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85408" w:rsidR="002467AE" w:rsidP="002467AE" w:rsidRDefault="002467AE" w14:paraId="07B3DFD1" w14:textId="77777777">
      <w:pPr>
        <w:jc w:val="center"/>
        <w:rPr>
          <w:rFonts w:ascii="Microsoft JhengHei UI" w:hAnsi="Microsoft JhengHei UI" w:eastAsia="Microsoft JhengHei UI"/>
          <w:b/>
          <w:bCs/>
          <w:color w:val="4472C4" w:themeColor="accent1"/>
          <w:sz w:val="40"/>
          <w:szCs w:val="40"/>
        </w:rPr>
      </w:pPr>
      <w:bookmarkStart w:name="_Hlk117679480" w:id="0"/>
      <w:r w:rsidRPr="00CC5D7F">
        <w:rPr>
          <w:rFonts w:ascii="Microsoft JhengHei UI" w:hAnsi="Microsoft JhengHei UI" w:eastAsia="Microsoft JhengHei UI"/>
          <w:b/>
          <w:bCs/>
          <w:color w:val="4472C4" w:themeColor="accent1"/>
          <w:sz w:val="40"/>
          <w:szCs w:val="40"/>
        </w:rPr>
        <w:t>REMAP-CAP</w:t>
      </w:r>
    </w:p>
    <w:p w:rsidR="002467AE" w:rsidP="002467AE" w:rsidRDefault="002467AE" w14:paraId="1A9E1AFD" w14:textId="5A837F47">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w:t>
      </w:r>
      <w:r w:rsidR="00C03854">
        <w:rPr>
          <w:rFonts w:asciiTheme="minorHAnsi" w:hAnsiTheme="minorHAnsi" w:cstheme="minorBidi"/>
          <w:b/>
          <w:bCs/>
          <w:sz w:val="40"/>
          <w:szCs w:val="40"/>
        </w:rPr>
        <w:t>F</w:t>
      </w:r>
      <w:r w:rsidRPr="1DC78FE6">
        <w:rPr>
          <w:rFonts w:asciiTheme="minorHAnsi" w:hAnsiTheme="minorHAnsi" w:cstheme="minorBidi"/>
          <w:b/>
          <w:bCs/>
          <w:sz w:val="40"/>
          <w:szCs w:val="40"/>
        </w:rPr>
        <w:t xml:space="preserve">orm </w:t>
      </w:r>
    </w:p>
    <w:p w:rsidRPr="00694FE6" w:rsidR="002467AE" w:rsidP="002467AE" w:rsidRDefault="008176D8" w14:paraId="3E7E0904" w14:textId="5C9EB13A">
      <w:pPr>
        <w:jc w:val="center"/>
        <w:rPr>
          <w:rFonts w:asciiTheme="minorHAnsi" w:hAnsiTheme="minorHAnsi" w:cstheme="minorBidi"/>
          <w:b/>
          <w:bCs/>
          <w:sz w:val="32"/>
          <w:szCs w:val="32"/>
        </w:rPr>
      </w:pPr>
      <w:r w:rsidRPr="00694FE6">
        <w:rPr>
          <w:rFonts w:asciiTheme="minorHAnsi" w:hAnsiTheme="minorHAnsi" w:cstheme="minorBidi"/>
          <w:b/>
          <w:bCs/>
          <w:sz w:val="32"/>
          <w:szCs w:val="32"/>
        </w:rPr>
        <w:t>F</w:t>
      </w:r>
      <w:r w:rsidRPr="00694FE6" w:rsidR="002467AE">
        <w:rPr>
          <w:rFonts w:asciiTheme="minorHAnsi" w:hAnsiTheme="minorHAnsi" w:cstheme="minorBidi"/>
          <w:b/>
          <w:bCs/>
          <w:sz w:val="32"/>
          <w:szCs w:val="32"/>
        </w:rPr>
        <w:t>or</w:t>
      </w:r>
      <w:bookmarkEnd w:id="0"/>
      <w:r w:rsidRPr="00694FE6" w:rsidR="002467AE">
        <w:rPr>
          <w:rFonts w:asciiTheme="minorHAnsi" w:hAnsiTheme="minorHAnsi" w:cstheme="minorBidi"/>
          <w:b/>
          <w:bCs/>
          <w:sz w:val="32"/>
          <w:szCs w:val="32"/>
        </w:rPr>
        <w:t xml:space="preserve"> parents/guardians/caregivers of young children</w:t>
      </w:r>
      <w:r w:rsidRPr="00694FE6" w:rsidR="00FB6BA7">
        <w:rPr>
          <w:rFonts w:asciiTheme="minorHAnsi" w:hAnsiTheme="minorHAnsi" w:cstheme="minorBidi"/>
          <w:b/>
          <w:bCs/>
          <w:sz w:val="32"/>
          <w:szCs w:val="32"/>
        </w:rPr>
        <w:t xml:space="preserve"> </w:t>
      </w:r>
      <w:r w:rsidRPr="00694FE6">
        <w:rPr>
          <w:rFonts w:asciiTheme="minorHAnsi" w:hAnsiTheme="minorHAnsi" w:cstheme="minorBidi"/>
          <w:b/>
          <w:bCs/>
          <w:sz w:val="32"/>
          <w:szCs w:val="32"/>
        </w:rPr>
        <w:t>0</w:t>
      </w:r>
      <w:r w:rsidRPr="00694FE6" w:rsidR="00B13AD3">
        <w:rPr>
          <w:rFonts w:asciiTheme="minorHAnsi" w:hAnsiTheme="minorHAnsi" w:cstheme="minorBidi"/>
          <w:b/>
          <w:bCs/>
          <w:sz w:val="32"/>
          <w:szCs w:val="32"/>
        </w:rPr>
        <w:t xml:space="preserve"> to </w:t>
      </w:r>
      <w:r w:rsidRPr="00694FE6">
        <w:rPr>
          <w:rFonts w:asciiTheme="minorHAnsi" w:hAnsiTheme="minorHAnsi" w:cstheme="minorBidi"/>
          <w:b/>
          <w:bCs/>
          <w:sz w:val="32"/>
          <w:szCs w:val="32"/>
        </w:rPr>
        <w:t>9 years old</w:t>
      </w:r>
      <w:r w:rsidRPr="00694FE6" w:rsidR="00FB6BA7">
        <w:rPr>
          <w:rFonts w:asciiTheme="minorHAnsi" w:hAnsiTheme="minorHAnsi" w:cstheme="minorBidi"/>
          <w:b/>
          <w:bCs/>
          <w:sz w:val="32"/>
          <w:szCs w:val="32"/>
        </w:rPr>
        <w:t xml:space="preserve"> </w:t>
      </w:r>
      <w:r w:rsidRPr="008F41F4" w:rsidR="00674E9C">
        <w:rPr>
          <w:rFonts w:asciiTheme="minorHAnsi" w:hAnsiTheme="minorHAnsi" w:cstheme="minorHAnsi"/>
          <w:b/>
          <w:sz w:val="32"/>
          <w:szCs w:val="32"/>
        </w:rPr>
        <w:t>(with capacity or now recovered capacity)</w:t>
      </w:r>
    </w:p>
    <w:p w:rsidR="002467AE" w:rsidP="002467AE" w:rsidRDefault="002467AE" w14:paraId="042CC5A2" w14:textId="77777777"/>
    <w:p w:rsidRPr="00600D77" w:rsidR="00B13AD3" w:rsidP="001B6672" w:rsidRDefault="00B13AD3" w14:paraId="6AF93E8F" w14:textId="01B4E402">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to children who are aged up to 9 years old and </w:t>
      </w:r>
      <w:proofErr w:type="gramStart"/>
      <w:r>
        <w:rPr>
          <w:rFonts w:asciiTheme="minorHAnsi" w:hAnsiTheme="minorHAnsi" w:cstheme="minorHAnsi"/>
          <w:b/>
          <w:i/>
          <w:iCs/>
          <w:sz w:val="22"/>
          <w:szCs w:val="22"/>
        </w:rPr>
        <w:t>are capable of giving</w:t>
      </w:r>
      <w:proofErr w:type="gramEnd"/>
      <w:r>
        <w:rPr>
          <w:rFonts w:asciiTheme="minorHAnsi" w:hAnsiTheme="minorHAnsi" w:cstheme="minorHAnsi"/>
          <w:b/>
          <w:i/>
          <w:iCs/>
          <w:sz w:val="22"/>
          <w:szCs w:val="22"/>
        </w:rPr>
        <w:t xml:space="preserve"> their assent.</w:t>
      </w:r>
    </w:p>
    <w:p w:rsidR="002467AE" w:rsidP="002467AE" w:rsidRDefault="002467AE" w14:paraId="0FE83129" w14:textId="77777777">
      <w:pPr>
        <w:rPr>
          <w:rFonts w:asciiTheme="minorHAnsi" w:hAnsiTheme="minorHAnsi" w:cstheme="minorHAnsi"/>
          <w:b/>
          <w:bCs/>
          <w:sz w:val="22"/>
          <w:szCs w:val="22"/>
          <w:u w:val="single"/>
        </w:rPr>
      </w:pPr>
    </w:p>
    <w:p w:rsidR="002467AE" w:rsidP="002467AE" w:rsidRDefault="002467AE" w14:paraId="59B2B09C"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1F1DF0" w:rsidP="002467AE" w:rsidRDefault="001F1DF0" w14:paraId="73E148C2" w14:textId="77777777">
      <w:pPr>
        <w:rPr>
          <w:rFonts w:asciiTheme="minorHAnsi" w:hAnsiTheme="minorHAnsi" w:cstheme="minorHAnsi"/>
          <w:sz w:val="22"/>
          <w:szCs w:val="22"/>
        </w:rPr>
      </w:pPr>
    </w:p>
    <w:p w:rsidR="002467AE" w:rsidP="002467AE" w:rsidRDefault="002467AE" w14:paraId="372E2BC9" w14:textId="6B187A00">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sidRPr="007E50FD" w:rsidR="006E5CA9">
        <w:rPr>
          <w:rFonts w:asciiTheme="minorHAnsi" w:hAnsiTheme="minorHAnsi" w:cstheme="minorBidi"/>
          <w:sz w:val="22"/>
          <w:szCs w:val="22"/>
        </w:rPr>
        <w:t xml:space="preserve">people of any age who have been admitted to hospital </w:t>
      </w:r>
      <w:r w:rsidRPr="0087286E" w:rsidR="006E5CA9">
        <w:rPr>
          <w:rFonts w:asciiTheme="minorHAnsi" w:hAnsiTheme="minorHAnsi" w:cstheme="minorBidi"/>
          <w:sz w:val="22"/>
          <w:szCs w:val="22"/>
        </w:rPr>
        <w:t>with a</w:t>
      </w:r>
      <w:r w:rsidRPr="0087286E" w:rsidR="00A44C77">
        <w:rPr>
          <w:rFonts w:asciiTheme="minorHAnsi" w:hAnsiTheme="minorHAnsi" w:cstheme="minorBidi"/>
          <w:sz w:val="22"/>
          <w:szCs w:val="22"/>
        </w:rPr>
        <w:t xml:space="preserve"> respiratory tract</w:t>
      </w:r>
      <w:r w:rsidRPr="0087286E" w:rsidR="006E5CA9">
        <w:rPr>
          <w:rFonts w:asciiTheme="minorHAnsi" w:hAnsiTheme="minorHAnsi" w:cstheme="minorBidi"/>
          <w:sz w:val="22"/>
          <w:szCs w:val="22"/>
        </w:rPr>
        <w:t xml:space="preserve"> infection </w:t>
      </w:r>
      <w:r w:rsidRPr="0087286E" w:rsidR="005A0D05">
        <w:rPr>
          <w:rFonts w:asciiTheme="minorHAnsi" w:hAnsiTheme="minorHAnsi" w:cstheme="minorBidi"/>
          <w:sz w:val="22"/>
          <w:szCs w:val="22"/>
        </w:rPr>
        <w:t>(an infection that affects the nose, throat, airways or lungs) such as</w:t>
      </w:r>
      <w:r w:rsidRPr="0087286E" w:rsidR="00A44C77">
        <w:rPr>
          <w:rFonts w:asciiTheme="minorHAnsi" w:hAnsiTheme="minorHAnsi" w:cstheme="minorBidi"/>
          <w:sz w:val="22"/>
          <w:szCs w:val="22"/>
        </w:rPr>
        <w:t xml:space="preserve"> </w:t>
      </w:r>
      <w:r w:rsidRPr="0087286E" w:rsidR="006E5CA9">
        <w:rPr>
          <w:rFonts w:asciiTheme="minorHAnsi" w:hAnsiTheme="minorHAnsi" w:cstheme="minorBidi"/>
          <w:sz w:val="22"/>
          <w:szCs w:val="22"/>
        </w:rPr>
        <w:t xml:space="preserve">pneumonia to participate in our research study. </w:t>
      </w:r>
      <w:r w:rsidRPr="0087286E" w:rsidR="00A44C77">
        <w:rPr>
          <w:rFonts w:asciiTheme="minorHAnsi" w:hAnsiTheme="minorHAnsi" w:cstheme="minorBidi"/>
          <w:sz w:val="22"/>
          <w:szCs w:val="22"/>
        </w:rPr>
        <w:t>This</w:t>
      </w:r>
      <w:r w:rsidRPr="0087286E" w:rsidR="006E5CA9">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87286E" w:rsidR="00403479">
        <w:rPr>
          <w:rFonts w:asciiTheme="minorHAnsi" w:hAnsiTheme="minorHAnsi" w:cstheme="minorBidi"/>
          <w:sz w:val="22"/>
          <w:szCs w:val="22"/>
        </w:rPr>
        <w:t>a</w:t>
      </w:r>
      <w:r w:rsidRPr="0087286E" w:rsidR="007C3219">
        <w:rPr>
          <w:rFonts w:asciiTheme="minorHAnsi" w:hAnsiTheme="minorHAnsi" w:cstheme="minorBidi"/>
          <w:sz w:val="22"/>
          <w:szCs w:val="22"/>
        </w:rPr>
        <w:t>n</w:t>
      </w:r>
      <w:r w:rsidRPr="0087286E" w:rsidR="00403479">
        <w:rPr>
          <w:rFonts w:asciiTheme="minorHAnsi" w:hAnsiTheme="minorHAnsi" w:cstheme="minorBidi"/>
          <w:sz w:val="22"/>
          <w:szCs w:val="22"/>
        </w:rPr>
        <w:t xml:space="preserve"> infection</w:t>
      </w:r>
      <w:r w:rsidRPr="0087286E" w:rsidR="006E5CA9">
        <w:rPr>
          <w:rFonts w:asciiTheme="minorHAnsi" w:hAnsiTheme="minorHAnsi" w:cstheme="minorBidi"/>
          <w:sz w:val="22"/>
          <w:szCs w:val="22"/>
        </w:rPr>
        <w:t xml:space="preserve"> can be very stressful. Take your time to read this information and feel free to discuss it with your family, partner, or friends.</w:t>
      </w:r>
    </w:p>
    <w:p w:rsidRPr="006A0228" w:rsidR="002467AE" w:rsidP="002467AE" w:rsidRDefault="002467AE" w14:paraId="01529311" w14:textId="77777777">
      <w:pPr>
        <w:rPr>
          <w:rFonts w:asciiTheme="minorHAnsi" w:hAnsiTheme="minorHAnsi" w:cstheme="minorHAnsi"/>
          <w:sz w:val="22"/>
          <w:szCs w:val="22"/>
        </w:rPr>
      </w:pPr>
    </w:p>
    <w:p w:rsidR="002467AE" w:rsidP="002467AE" w:rsidRDefault="002467AE" w14:paraId="57E0ACDF"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3B59F9" w:rsidP="002467AE" w:rsidRDefault="003B59F9" w14:paraId="18A942FE" w14:textId="77777777">
      <w:pPr>
        <w:rPr>
          <w:rFonts w:asciiTheme="minorHAnsi" w:hAnsiTheme="minorHAnsi" w:cstheme="minorHAnsi"/>
          <w:b/>
          <w:bCs/>
          <w:sz w:val="22"/>
          <w:szCs w:val="22"/>
          <w:u w:val="single"/>
        </w:rPr>
      </w:pPr>
    </w:p>
    <w:p w:rsidRPr="006A0228" w:rsidR="002467AE" w:rsidP="002467AE" w:rsidRDefault="00494A85" w14:paraId="6154BB9B" w14:textId="542B1A60">
      <w:pPr>
        <w:rPr>
          <w:rFonts w:asciiTheme="minorHAnsi" w:hAnsiTheme="minorHAnsi" w:cstheme="minorHAnsi"/>
          <w:sz w:val="22"/>
          <w:szCs w:val="22"/>
        </w:rPr>
      </w:pPr>
      <w:r w:rsidRPr="0087286E">
        <w:rPr>
          <w:rFonts w:asciiTheme="minorHAnsi" w:hAnsiTheme="minorHAnsi" w:cstheme="minorBidi"/>
          <w:sz w:val="22"/>
          <w:szCs w:val="22"/>
        </w:rPr>
        <w:t>A</w:t>
      </w:r>
      <w:r w:rsidRPr="0087286E" w:rsidR="00000342">
        <w:rPr>
          <w:rFonts w:asciiTheme="minorHAnsi" w:hAnsiTheme="minorHAnsi" w:cstheme="minorBidi"/>
          <w:sz w:val="22"/>
          <w:szCs w:val="22"/>
        </w:rPr>
        <w:t xml:space="preserve"> respiratory tract infection</w:t>
      </w:r>
      <w:r w:rsidRPr="0087286E" w:rsidR="003E561F">
        <w:rPr>
          <w:rFonts w:asciiTheme="minorHAnsi" w:hAnsiTheme="minorHAnsi" w:cstheme="minorBidi"/>
          <w:sz w:val="22"/>
          <w:szCs w:val="22"/>
        </w:rPr>
        <w:t xml:space="preserve"> is an important health problem. Although there are many different treatments currently used to treat patients with </w:t>
      </w:r>
      <w:r w:rsidRPr="0087286E">
        <w:rPr>
          <w:rFonts w:asciiTheme="minorHAnsi" w:hAnsiTheme="minorHAnsi" w:cstheme="minorBidi"/>
          <w:sz w:val="22"/>
          <w:szCs w:val="22"/>
        </w:rPr>
        <w:t>this</w:t>
      </w:r>
      <w:r w:rsidRPr="0087286E" w:rsidR="003E561F">
        <w:rPr>
          <w:rFonts w:asciiTheme="minorHAnsi" w:hAnsiTheme="minorHAnsi" w:cstheme="minorBid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Pr="0087286E" w:rsidR="007C3219">
        <w:rPr>
          <w:rFonts w:asciiTheme="minorHAnsi" w:hAnsiTheme="minorHAnsi" w:cstheme="minorBidi"/>
          <w:sz w:val="22"/>
          <w:szCs w:val="22"/>
        </w:rPr>
        <w:t>this type of</w:t>
      </w:r>
      <w:del w:author="Anjum, Aisha" w:date="2025-01-20T11:44:00Z" w16du:dateUtc="2025-01-20T11:44:00Z" w:id="1">
        <w:r w:rsidRPr="0087286E" w:rsidDel="0017233B" w:rsidR="007C3219">
          <w:rPr>
            <w:rFonts w:asciiTheme="minorHAnsi" w:hAnsiTheme="minorHAnsi" w:cstheme="minorBidi"/>
            <w:sz w:val="22"/>
            <w:szCs w:val="22"/>
          </w:rPr>
          <w:delText xml:space="preserve"> </w:delText>
        </w:r>
      </w:del>
      <w:r w:rsidRPr="0087286E">
        <w:rPr>
          <w:rFonts w:asciiTheme="minorHAnsi" w:hAnsiTheme="minorHAnsi" w:cstheme="minorBidi"/>
          <w:sz w:val="22"/>
          <w:szCs w:val="22"/>
        </w:rPr>
        <w:t xml:space="preserve"> infection</w:t>
      </w:r>
      <w:r w:rsidRPr="0087286E" w:rsidR="003E561F">
        <w:rPr>
          <w:rFonts w:asciiTheme="minorHAnsi" w:hAnsiTheme="minorHAnsi" w:cstheme="minorBidi"/>
          <w:sz w:val="22"/>
          <w:szCs w:val="22"/>
        </w:rPr>
        <w:t>, to improve their chances of survival and recovery. REMAP-CAP is a worldwide study that has been active since 2016</w:t>
      </w:r>
      <w:r w:rsidRPr="002A4A18" w:rsidR="003E561F">
        <w:rPr>
          <w:rFonts w:asciiTheme="minorHAnsi" w:hAnsiTheme="minorHAnsi" w:cstheme="minorBidi"/>
          <w:sz w:val="22"/>
          <w:szCs w:val="22"/>
        </w:rPr>
        <w:t>.</w:t>
      </w:r>
    </w:p>
    <w:p w:rsidR="002467AE" w:rsidP="002467AE" w:rsidRDefault="002467AE" w14:paraId="0AAE1163" w14:textId="77777777">
      <w:pPr>
        <w:rPr>
          <w:rFonts w:asciiTheme="minorHAnsi" w:hAnsiTheme="minorHAnsi" w:cstheme="minorHAnsi"/>
          <w:b/>
          <w:bCs/>
          <w:sz w:val="22"/>
          <w:szCs w:val="22"/>
          <w:u w:val="single"/>
        </w:rPr>
      </w:pPr>
    </w:p>
    <w:p w:rsidR="002467AE" w:rsidP="002467AE" w:rsidRDefault="002467AE" w14:paraId="52DDC1E7"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rsidRPr="006A0228" w:rsidR="003E561F" w:rsidP="002467AE" w:rsidRDefault="003E561F" w14:paraId="589A5C91" w14:textId="77777777">
      <w:pPr>
        <w:rPr>
          <w:rFonts w:asciiTheme="minorHAnsi" w:hAnsiTheme="minorHAnsi" w:cstheme="minorHAnsi"/>
          <w:b/>
          <w:bCs/>
          <w:sz w:val="22"/>
          <w:szCs w:val="22"/>
          <w:u w:val="single"/>
        </w:rPr>
      </w:pPr>
    </w:p>
    <w:p w:rsidRPr="00F9680D" w:rsidR="00A07DBF" w:rsidP="00A07DBF" w:rsidRDefault="00A07DBF" w14:paraId="553B2326"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A07DBF" w:rsidP="00A07DBF" w:rsidRDefault="00A07DBF" w14:paraId="58C03D3F" w14:textId="77777777">
      <w:pPr>
        <w:rPr>
          <w:rFonts w:asciiTheme="minorHAnsi" w:hAnsiTheme="minorHAnsi" w:eastAsiaTheme="minorHAnsi" w:cstheme="minorBidi"/>
          <w:b/>
          <w:bCs/>
          <w:sz w:val="22"/>
          <w:szCs w:val="22"/>
          <w:u w:val="single"/>
          <w:lang w:eastAsia="en-US"/>
        </w:rPr>
      </w:pPr>
    </w:p>
    <w:p w:rsidRPr="00F9680D" w:rsidR="00A07DBF" w:rsidP="5A9B225D" w:rsidRDefault="00A07DBF" w14:paraId="61FA8EEC" w14:textId="6EF487F8">
      <w:pPr>
        <w:rPr>
          <w:rFonts w:ascii="Calibri" w:hAnsi="Calibri" w:eastAsia="Calibri" w:cs="Arial" w:asciiTheme="minorAscii" w:hAnsiTheme="minorAscii" w:eastAsiaTheme="minorAscii" w:cstheme="minorBidi"/>
          <w:sz w:val="22"/>
          <w:szCs w:val="22"/>
          <w:lang w:eastAsia="en-US"/>
        </w:rPr>
      </w:pPr>
      <w:r w:rsidRPr="5AA03708" w:rsidR="00A07DBF">
        <w:rPr>
          <w:rFonts w:ascii="Calibri" w:hAnsi="Calibri" w:eastAsia="Calibri" w:cs="Arial" w:asciiTheme="minorAscii" w:hAnsiTheme="minorAscii" w:eastAsiaTheme="minorAscii" w:cstheme="minorBidi"/>
          <w:b w:val="1"/>
          <w:bCs w:val="1"/>
          <w:sz w:val="22"/>
          <w:szCs w:val="22"/>
          <w:lang w:eastAsia="en-US"/>
        </w:rPr>
        <w:t>Corticosteroids</w:t>
      </w:r>
      <w:r w:rsidRPr="5AA03708" w:rsidR="00A07DBF">
        <w:rPr>
          <w:rFonts w:ascii="Calibri" w:hAnsi="Calibri" w:eastAsia="Calibri" w:cs="Arial" w:asciiTheme="minorAscii" w:hAnsiTheme="minorAscii" w:eastAsiaTheme="minorAscii" w:cstheme="minorBidi"/>
          <w:sz w:val="22"/>
          <w:szCs w:val="22"/>
          <w:lang w:eastAsia="en-US"/>
        </w:rPr>
        <w:t xml:space="preserve"> are a type of anti-inflammatory medicine. The following treatments are being compared: dexamethasone (for up to 10 days</w:t>
      </w:r>
      <w:r w:rsidRPr="5AA03708" w:rsidR="00C03854">
        <w:rPr>
          <w:rFonts w:ascii="Calibri" w:hAnsi="Calibri" w:eastAsia="Calibri" w:cs="Arial" w:asciiTheme="minorAscii" w:hAnsiTheme="minorAscii" w:eastAsiaTheme="minorAscii" w:cstheme="minorBidi"/>
          <w:sz w:val="22"/>
          <w:szCs w:val="22"/>
          <w:lang w:eastAsia="en-US"/>
        </w:rPr>
        <w:t>)</w:t>
      </w:r>
      <w:r w:rsidRPr="5AA03708" w:rsidR="00A07DBF">
        <w:rPr>
          <w:rFonts w:ascii="Calibri" w:hAnsi="Calibri" w:eastAsia="Calibri" w:cs="Arial" w:asciiTheme="minorAscii" w:hAnsiTheme="minorAscii" w:eastAsiaTheme="minorAscii" w:cstheme="minorBidi"/>
          <w:sz w:val="22"/>
          <w:szCs w:val="22"/>
          <w:lang w:eastAsia="en-US"/>
        </w:rPr>
        <w:t xml:space="preserve"> or no corticosteroids. These medications are given through a tube into your vein (drip) or as a tablet to swallow.</w:t>
      </w:r>
      <w:ins w:author="Anjum, Aisha" w:date="2025-01-20T12:20:35.776Z" w:id="1905387545">
        <w:r w:rsidRPr="5AA03708" w:rsidR="4702A602">
          <w:rPr>
            <w:rFonts w:ascii="Calibri" w:hAnsi="Calibri" w:eastAsia="Calibri" w:cs="Arial" w:asciiTheme="minorAscii" w:hAnsiTheme="minorAscii" w:eastAsiaTheme="minorAscii" w:cstheme="minorBidi"/>
            <w:sz w:val="22"/>
            <w:szCs w:val="22"/>
            <w:lang w:eastAsia="en-US"/>
          </w:rPr>
          <w:t xml:space="preserve"> </w:t>
        </w:r>
      </w:ins>
      <w:ins w:author="Anjum, Aisha" w:date="2025-01-20T12:27:33.3Z" w:id="866738747">
        <w:r w:rsidRPr="5AA03708" w:rsidR="267FC686">
          <w:rPr>
            <w:rFonts w:ascii="Calibri" w:hAnsi="Calibri" w:eastAsia="Calibri" w:cs="Arial" w:asciiTheme="minorAscii" w:hAnsiTheme="minorAscii" w:eastAsiaTheme="minorAscii" w:cstheme="minorBidi"/>
            <w:sz w:val="22"/>
            <w:szCs w:val="22"/>
            <w:lang w:eastAsia="en-US"/>
          </w:rPr>
          <w:t>Outside of th</w:t>
        </w:r>
      </w:ins>
      <w:ins w:author="Anjum, Aisha" w:date="2025-01-20T12:28:24.275Z" w:id="280066737">
        <w:r w:rsidRPr="5AA03708" w:rsidR="53616D74">
          <w:rPr>
            <w:rFonts w:ascii="Calibri" w:hAnsi="Calibri" w:eastAsia="Calibri" w:cs="Arial" w:asciiTheme="minorAscii" w:hAnsiTheme="minorAscii" w:eastAsiaTheme="minorAscii" w:cstheme="minorBidi"/>
            <w:sz w:val="22"/>
            <w:szCs w:val="22"/>
            <w:lang w:eastAsia="en-US"/>
          </w:rPr>
          <w:t>is</w:t>
        </w:r>
      </w:ins>
      <w:ins w:author="Anjum, Aisha" w:date="2025-01-20T12:27:33.3Z" w:id="1226974471">
        <w:r w:rsidRPr="5AA03708" w:rsidR="267FC686">
          <w:rPr>
            <w:rFonts w:ascii="Calibri" w:hAnsi="Calibri" w:eastAsia="Calibri" w:cs="Arial" w:asciiTheme="minorAscii" w:hAnsiTheme="minorAscii" w:eastAsiaTheme="minorAscii" w:cstheme="minorBidi"/>
            <w:sz w:val="22"/>
            <w:szCs w:val="22"/>
            <w:lang w:eastAsia="en-US"/>
          </w:rPr>
          <w:t xml:space="preserve"> study, dexameth</w:t>
        </w:r>
        <w:r w:rsidRPr="5AA03708" w:rsidR="267FC686">
          <w:rPr>
            <w:rFonts w:ascii="Calibri" w:hAnsi="Calibri" w:eastAsia="Calibri" w:cs="Arial" w:asciiTheme="minorAscii" w:hAnsiTheme="minorAscii" w:eastAsiaTheme="minorAscii" w:cstheme="minorBidi"/>
            <w:sz w:val="22"/>
            <w:szCs w:val="22"/>
            <w:lang w:eastAsia="en-US"/>
          </w:rPr>
          <w:t xml:space="preserve">asone </w:t>
        </w:r>
      </w:ins>
      <w:ins w:author="Anjum, Aisha" w:date="2025-01-20T12:30:24.598Z" w:id="372675574">
        <w:r w:rsidRPr="5AA03708" w:rsidR="4DFCA2B1">
          <w:rPr>
            <w:rFonts w:ascii="Calibri" w:hAnsi="Calibri" w:eastAsia="Calibri" w:cs="Arial" w:asciiTheme="minorAscii" w:hAnsiTheme="minorAscii" w:eastAsiaTheme="minorAscii" w:cstheme="minorBidi"/>
            <w:sz w:val="22"/>
            <w:szCs w:val="22"/>
            <w:lang w:eastAsia="en-US"/>
          </w:rPr>
          <w:t>is authorised to</w:t>
        </w:r>
      </w:ins>
      <w:ins w:author="Anjum, Aisha" w:date="2025-01-20T12:27:33.3Z" w:id="1445571831">
        <w:r w:rsidRPr="5AA03708" w:rsidR="267FC686">
          <w:rPr>
            <w:rFonts w:ascii="Calibri" w:hAnsi="Calibri" w:eastAsia="Calibri" w:cs="Arial" w:asciiTheme="minorAscii" w:hAnsiTheme="minorAscii" w:eastAsiaTheme="minorAscii" w:cstheme="minorBidi"/>
            <w:sz w:val="22"/>
            <w:szCs w:val="22"/>
            <w:lang w:eastAsia="en-US"/>
          </w:rPr>
          <w:t xml:space="preserve"> be prescribed </w:t>
        </w:r>
      </w:ins>
      <w:ins w:author="Anjum, Aisha" w:date="2025-01-20T12:37:32.93Z" w:id="780669443">
        <w:r w:rsidRPr="5AA03708" w:rsidR="56F8D0D8">
          <w:rPr>
            <w:rFonts w:ascii="Calibri" w:hAnsi="Calibri" w:eastAsia="Calibri" w:cs="Arial" w:asciiTheme="minorAscii" w:hAnsiTheme="minorAscii" w:eastAsiaTheme="minorAscii" w:cstheme="minorBidi"/>
            <w:sz w:val="22"/>
            <w:szCs w:val="22"/>
            <w:lang w:eastAsia="en-US"/>
          </w:rPr>
          <w:t>in</w:t>
        </w:r>
      </w:ins>
      <w:ins w:author="Anjum, Aisha" w:date="2025-01-20T12:27:33.3Z" w:id="1177001261">
        <w:r w:rsidRPr="5AA03708" w:rsidR="267FC686">
          <w:rPr>
            <w:rFonts w:ascii="Calibri" w:hAnsi="Calibri" w:eastAsia="Calibri" w:cs="Arial" w:asciiTheme="minorAscii" w:hAnsiTheme="minorAscii" w:eastAsiaTheme="minorAscii" w:cstheme="minorBidi"/>
            <w:sz w:val="22"/>
            <w:szCs w:val="22"/>
            <w:lang w:eastAsia="en-US"/>
          </w:rPr>
          <w:t xml:space="preserve"> children </w:t>
        </w:r>
      </w:ins>
      <w:ins w:author="Anjum, Aisha" w:date="2025-01-20T12:56:07.72Z" w:id="566262245">
        <w:r w:rsidRPr="5AA03708" w:rsidR="65E76D10">
          <w:rPr>
            <w:rFonts w:ascii="Calibri" w:hAnsi="Calibri" w:eastAsia="Calibri" w:cs="Arial" w:asciiTheme="minorAscii" w:hAnsiTheme="minorAscii" w:eastAsiaTheme="minorAscii" w:cstheme="minorBidi"/>
            <w:sz w:val="22"/>
            <w:szCs w:val="22"/>
            <w:lang w:eastAsia="en-US"/>
          </w:rPr>
          <w:t xml:space="preserve">from </w:t>
        </w:r>
      </w:ins>
      <w:ins w:author="Anjum, Aisha" w:date="2025-01-20T16:24:14.183Z" w:id="1682222259">
        <w:r w:rsidRPr="5AA03708" w:rsidR="4E48ED8C">
          <w:rPr>
            <w:rFonts w:ascii="Calibri" w:hAnsi="Calibri" w:eastAsia="Calibri" w:cs="Arial" w:asciiTheme="minorAscii" w:hAnsiTheme="minorAscii" w:eastAsiaTheme="minorAscii" w:cstheme="minorBidi"/>
            <w:sz w:val="22"/>
            <w:szCs w:val="22"/>
            <w:lang w:eastAsia="en-US"/>
          </w:rPr>
          <w:t>1</w:t>
        </w:r>
      </w:ins>
      <w:ins w:author="Anjum, Aisha" w:date="2025-01-20T12:56:07.72Z" w:id="1410499238">
        <w:r w:rsidRPr="5AA03708" w:rsidR="65E76D10">
          <w:rPr>
            <w:rFonts w:ascii="Calibri" w:hAnsi="Calibri" w:eastAsia="Calibri" w:cs="Arial" w:asciiTheme="minorAscii" w:hAnsiTheme="minorAscii" w:eastAsiaTheme="minorAscii" w:cstheme="minorBidi"/>
            <w:sz w:val="22"/>
            <w:szCs w:val="22"/>
            <w:lang w:eastAsia="en-US"/>
          </w:rPr>
          <w:t>2 years old</w:t>
        </w:r>
      </w:ins>
      <w:ins w:author="Anjum, Aisha" w:date="2025-01-20T12:29:25.936Z" w:id="750997372">
        <w:r w:rsidRPr="5AA03708" w:rsidR="77278027">
          <w:rPr>
            <w:rFonts w:ascii="Calibri" w:hAnsi="Calibri" w:eastAsia="Calibri" w:cs="Arial" w:asciiTheme="minorAscii" w:hAnsiTheme="minorAscii" w:eastAsiaTheme="minorAscii" w:cstheme="minorBidi"/>
            <w:sz w:val="22"/>
            <w:szCs w:val="22"/>
            <w:lang w:eastAsia="en-US"/>
          </w:rPr>
          <w:t>.</w:t>
        </w:r>
      </w:ins>
    </w:p>
    <w:p w:rsidRPr="00F9680D" w:rsidR="00A07DBF" w:rsidP="00A07DBF" w:rsidRDefault="00A07DBF" w14:paraId="6449E94C" w14:textId="77777777">
      <w:pPr>
        <w:rPr>
          <w:rFonts w:asciiTheme="minorHAnsi" w:hAnsiTheme="minorHAnsi" w:eastAsiaTheme="minorHAnsi" w:cstheme="minorBidi"/>
          <w:sz w:val="22"/>
          <w:szCs w:val="22"/>
          <w:lang w:eastAsia="en-US"/>
        </w:rPr>
      </w:pPr>
    </w:p>
    <w:p w:rsidRPr="00F9680D" w:rsidR="00A07DBF" w:rsidP="5A9B225D" w:rsidRDefault="00A07DBF" w14:paraId="0287E23A" w14:textId="3BF2EE45">
      <w:pPr>
        <w:rPr>
          <w:rFonts w:ascii="Calibri" w:hAnsi="Calibri" w:eastAsia="Calibri" w:cs="Arial" w:asciiTheme="minorAscii" w:hAnsiTheme="minorAscii" w:eastAsiaTheme="minorAscii" w:cstheme="minorBidi"/>
          <w:sz w:val="22"/>
          <w:szCs w:val="22"/>
          <w:lang w:eastAsia="en-US"/>
        </w:rPr>
      </w:pPr>
      <w:r w:rsidRPr="5AA03708" w:rsidR="00A07DBF">
        <w:rPr>
          <w:rFonts w:ascii="Calibri" w:hAnsi="Calibri" w:eastAsia="Calibri" w:cs="Arial" w:asciiTheme="minorAscii" w:hAnsiTheme="minorAscii" w:eastAsiaTheme="minorAscii" w:cstheme="minorBidi"/>
          <w:b w:val="1"/>
          <w:bCs w:val="1"/>
          <w:sz w:val="22"/>
          <w:szCs w:val="22"/>
          <w:lang w:eastAsia="en-US"/>
        </w:rPr>
        <w:t>Influenza (flu) antivirals</w:t>
      </w:r>
      <w:r w:rsidRPr="5AA03708" w:rsidR="00A07DBF">
        <w:rPr>
          <w:rFonts w:ascii="Calibri" w:hAnsi="Calibri" w:eastAsia="Calibri" w:cs="Arial" w:asciiTheme="minorAscii" w:hAnsiTheme="minorAscii" w:eastAsiaTheme="minorAscii" w:cstheme="minorBidi"/>
          <w:sz w:val="22"/>
          <w:szCs w:val="22"/>
          <w:lang w:eastAsia="en-US"/>
        </w:rPr>
        <w:t xml:space="preserve"> are medicines that fight flu viruses. The following treatments are being compared: oseltamivir (a short or long course), </w:t>
      </w:r>
      <w:r w:rsidRPr="5AA03708" w:rsidR="00A07DBF">
        <w:rPr>
          <w:rFonts w:ascii="Calibri" w:hAnsi="Calibri" w:eastAsia="Calibri" w:cs="Arial" w:asciiTheme="minorAscii" w:hAnsiTheme="minorAscii" w:eastAsiaTheme="minorAscii" w:cstheme="minorBidi"/>
          <w:sz w:val="22"/>
          <w:szCs w:val="22"/>
          <w:lang w:eastAsia="en-US"/>
        </w:rPr>
        <w:t>baloxavir</w:t>
      </w:r>
      <w:r w:rsidRPr="5AA03708" w:rsidR="00A07DBF">
        <w:rPr>
          <w:rFonts w:ascii="Calibri" w:hAnsi="Calibri" w:eastAsia="Calibri" w:cs="Arial" w:asciiTheme="minorAscii" w:hAnsiTheme="minorAscii" w:eastAsiaTheme="minorAscii" w:cstheme="minorBidi"/>
          <w:sz w:val="22"/>
          <w:szCs w:val="22"/>
          <w:lang w:eastAsia="en-US"/>
        </w:rPr>
        <w:t xml:space="preserve">, the combination of both oseltamivir and </w:t>
      </w:r>
      <w:r w:rsidRPr="5AA03708" w:rsidR="00A07DBF">
        <w:rPr>
          <w:rFonts w:ascii="Calibri" w:hAnsi="Calibri" w:eastAsia="Calibri" w:cs="Arial" w:asciiTheme="minorAscii" w:hAnsiTheme="minorAscii" w:eastAsiaTheme="minorAscii" w:cstheme="minorBidi"/>
          <w:sz w:val="22"/>
          <w:szCs w:val="22"/>
          <w:lang w:eastAsia="en-US"/>
        </w:rPr>
        <w:t>baloxavir</w:t>
      </w:r>
      <w:r w:rsidRPr="5AA03708" w:rsidR="00A07DBF">
        <w:rPr>
          <w:rFonts w:ascii="Calibri" w:hAnsi="Calibri" w:eastAsia="Calibri" w:cs="Arial" w:asciiTheme="minorAscii" w:hAnsiTheme="minorAscii" w:eastAsiaTheme="minorAscii" w:cstheme="minorBidi"/>
          <w:sz w:val="22"/>
          <w:szCs w:val="22"/>
          <w:lang w:eastAsia="en-US"/>
        </w:rPr>
        <w:t>, or no antiviral. These medications are given as a tablet or liquid to swallow.</w:t>
      </w:r>
      <w:ins w:author="Anjum, Aisha" w:date="2025-01-20T12:28:44.461Z" w:id="2099803111">
        <w:r w:rsidRPr="5AA03708" w:rsidR="1A3E6A34">
          <w:rPr>
            <w:rFonts w:ascii="Calibri" w:hAnsi="Calibri" w:eastAsia="Calibri" w:cs="Arial" w:asciiTheme="minorAscii" w:hAnsiTheme="minorAscii" w:eastAsiaTheme="minorAscii" w:cstheme="minorBidi"/>
            <w:sz w:val="22"/>
            <w:szCs w:val="22"/>
            <w:lang w:eastAsia="en-US"/>
          </w:rPr>
          <w:t xml:space="preserve"> Outside of this study</w:t>
        </w:r>
        <w:r w:rsidRPr="5AA03708" w:rsidR="480ED29F">
          <w:rPr>
            <w:rFonts w:ascii="Calibri" w:hAnsi="Calibri" w:eastAsia="Calibri" w:cs="Arial" w:asciiTheme="minorAscii" w:hAnsiTheme="minorAscii" w:eastAsiaTheme="minorAscii" w:cstheme="minorBidi"/>
            <w:sz w:val="22"/>
            <w:szCs w:val="22"/>
            <w:lang w:eastAsia="en-US"/>
          </w:rPr>
          <w:t xml:space="preserve">, oseltamivir </w:t>
        </w:r>
      </w:ins>
      <w:ins w:author="Anjum, Aisha" w:date="2025-01-20T12:30:33.222Z" w:id="2137251512">
        <w:r w:rsidRPr="5AA03708" w:rsidR="3E034CAD">
          <w:rPr>
            <w:rFonts w:ascii="Calibri" w:hAnsi="Calibri" w:eastAsia="Calibri" w:cs="Arial" w:asciiTheme="minorAscii" w:hAnsiTheme="minorAscii" w:eastAsiaTheme="minorAscii" w:cstheme="minorBidi"/>
            <w:sz w:val="22"/>
            <w:szCs w:val="22"/>
            <w:lang w:eastAsia="en-US"/>
          </w:rPr>
          <w:t>is authorised to</w:t>
        </w:r>
      </w:ins>
      <w:ins w:author="Anjum, Aisha" w:date="2025-01-20T12:28:44.461Z" w:id="372619388">
        <w:r w:rsidRPr="5AA03708" w:rsidR="480ED29F">
          <w:rPr>
            <w:rFonts w:ascii="Calibri" w:hAnsi="Calibri" w:eastAsia="Calibri" w:cs="Arial" w:asciiTheme="minorAscii" w:hAnsiTheme="minorAscii" w:eastAsiaTheme="minorAscii" w:cstheme="minorBidi"/>
            <w:sz w:val="22"/>
            <w:szCs w:val="22"/>
            <w:lang w:eastAsia="en-US"/>
          </w:rPr>
          <w:t xml:space="preserve"> be prescribed </w:t>
        </w:r>
      </w:ins>
      <w:ins w:author="Anjum, Aisha" w:date="2025-01-20T12:36:23.673Z" w:id="817527628">
        <w:r w:rsidRPr="5AA03708" w:rsidR="30BFCA9D">
          <w:rPr>
            <w:rFonts w:ascii="Calibri" w:hAnsi="Calibri" w:eastAsia="Calibri" w:cs="Arial" w:asciiTheme="minorAscii" w:hAnsiTheme="minorAscii" w:eastAsiaTheme="minorAscii" w:cstheme="minorBidi"/>
            <w:sz w:val="22"/>
            <w:szCs w:val="22"/>
            <w:lang w:eastAsia="en-US"/>
          </w:rPr>
          <w:t>in</w:t>
        </w:r>
      </w:ins>
      <w:ins w:author="Anjum, Aisha" w:date="2025-01-20T12:28:44.461Z" w:id="338472608">
        <w:r w:rsidRPr="5AA03708" w:rsidR="480ED29F">
          <w:rPr>
            <w:rFonts w:ascii="Calibri" w:hAnsi="Calibri" w:eastAsia="Calibri" w:cs="Arial" w:asciiTheme="minorAscii" w:hAnsiTheme="minorAscii" w:eastAsiaTheme="minorAscii" w:cstheme="minorBidi"/>
            <w:sz w:val="22"/>
            <w:szCs w:val="22"/>
            <w:lang w:eastAsia="en-US"/>
          </w:rPr>
          <w:t xml:space="preserve"> children</w:t>
        </w:r>
      </w:ins>
      <w:ins w:author="Anjum, Aisha" w:date="2025-01-20T12:36:32.506Z" w:id="1025539551">
        <w:r w:rsidRPr="5AA03708" w:rsidR="5B2AB767">
          <w:rPr>
            <w:rFonts w:ascii="Calibri" w:hAnsi="Calibri" w:eastAsia="Calibri" w:cs="Arial" w:asciiTheme="minorAscii" w:hAnsiTheme="minorAscii" w:eastAsiaTheme="minorAscii" w:cstheme="minorBidi"/>
            <w:sz w:val="22"/>
            <w:szCs w:val="22"/>
            <w:lang w:eastAsia="en-US"/>
          </w:rPr>
          <w:t xml:space="preserve"> </w:t>
        </w:r>
      </w:ins>
      <w:ins w:author="Anjum, Aisha" w:date="2025-01-20T16:24:55.176Z" w:id="908188446">
        <w:r w:rsidRPr="5AA03708" w:rsidR="3B90530E">
          <w:rPr>
            <w:rFonts w:ascii="Calibri" w:hAnsi="Calibri" w:eastAsia="Calibri" w:cs="Arial" w:asciiTheme="minorAscii" w:hAnsiTheme="minorAscii" w:eastAsiaTheme="minorAscii" w:cstheme="minorBidi"/>
            <w:sz w:val="22"/>
            <w:szCs w:val="22"/>
            <w:lang w:eastAsia="en-US"/>
          </w:rPr>
          <w:t>0</w:t>
        </w:r>
      </w:ins>
      <w:ins w:author="Anjum, Aisha" w:date="2025-01-20T12:29:10.204Z" w:id="1286325427">
        <w:r w:rsidRPr="5AA03708" w:rsidR="480ED29F">
          <w:rPr>
            <w:rFonts w:ascii="Calibri" w:hAnsi="Calibri" w:eastAsia="Calibri" w:cs="Arial" w:asciiTheme="minorAscii" w:hAnsiTheme="minorAscii" w:eastAsiaTheme="minorAscii" w:cstheme="minorBidi"/>
            <w:sz w:val="22"/>
            <w:szCs w:val="22"/>
            <w:lang w:eastAsia="en-US"/>
          </w:rPr>
          <w:t xml:space="preserve"> weeks </w:t>
        </w:r>
      </w:ins>
      <w:ins w:author="Anjum, Aisha" w:date="2025-01-20T16:24:59.915Z" w:id="1915203176">
        <w:r w:rsidRPr="5AA03708" w:rsidR="5C0C7B3B">
          <w:rPr>
            <w:rFonts w:ascii="Calibri" w:hAnsi="Calibri" w:eastAsia="Calibri" w:cs="Arial" w:asciiTheme="minorAscii" w:hAnsiTheme="minorAscii" w:eastAsiaTheme="minorAscii" w:cstheme="minorBidi"/>
            <w:sz w:val="22"/>
            <w:szCs w:val="22"/>
            <w:lang w:eastAsia="en-US"/>
          </w:rPr>
          <w:t>(full te</w:t>
        </w:r>
      </w:ins>
      <w:ins w:author="Anjum, Aisha" w:date="2025-01-20T16:25:01.284Z" w:id="855431869">
        <w:r w:rsidRPr="5AA03708" w:rsidR="5C0C7B3B">
          <w:rPr>
            <w:rFonts w:ascii="Calibri" w:hAnsi="Calibri" w:eastAsia="Calibri" w:cs="Arial" w:asciiTheme="minorAscii" w:hAnsiTheme="minorAscii" w:eastAsiaTheme="minorAscii" w:cstheme="minorBidi"/>
            <w:sz w:val="22"/>
            <w:szCs w:val="22"/>
            <w:lang w:eastAsia="en-US"/>
          </w:rPr>
          <w:t xml:space="preserve">rm new borns) </w:t>
        </w:r>
      </w:ins>
      <w:ins w:author="Anjum, Aisha" w:date="2025-01-20T12:30:42.332Z" w:id="83108818">
        <w:r w:rsidRPr="5AA03708" w:rsidR="5F38BA55">
          <w:rPr>
            <w:rFonts w:ascii="Calibri" w:hAnsi="Calibri" w:eastAsia="Calibri" w:cs="Arial" w:asciiTheme="minorAscii" w:hAnsiTheme="minorAscii" w:eastAsiaTheme="minorAscii" w:cstheme="minorBidi"/>
            <w:sz w:val="22"/>
            <w:szCs w:val="22"/>
            <w:lang w:eastAsia="en-US"/>
          </w:rPr>
          <w:t>or older</w:t>
        </w:r>
      </w:ins>
      <w:ins w:author="Anjum, Aisha" w:date="2025-01-20T12:29:10.204Z" w:id="371134976">
        <w:r w:rsidRPr="5AA03708" w:rsidR="524E2361">
          <w:rPr>
            <w:rFonts w:ascii="Calibri" w:hAnsi="Calibri" w:eastAsia="Calibri" w:cs="Arial" w:asciiTheme="minorAscii" w:hAnsiTheme="minorAscii" w:eastAsiaTheme="minorAscii" w:cstheme="minorBidi"/>
            <w:sz w:val="22"/>
            <w:szCs w:val="22"/>
            <w:lang w:eastAsia="en-US"/>
          </w:rPr>
          <w:t xml:space="preserve">, </w:t>
        </w:r>
      </w:ins>
      <w:ins w:author="Anjum, Aisha" w:date="2025-01-20T12:33:20.823Z" w:id="1848741358">
        <w:r w:rsidRPr="5AA03708" w:rsidR="1C49C3D4">
          <w:rPr>
            <w:rFonts w:ascii="Calibri" w:hAnsi="Calibri" w:eastAsia="Calibri" w:cs="Arial" w:asciiTheme="minorAscii" w:hAnsiTheme="minorAscii" w:eastAsiaTheme="minorAscii" w:cstheme="minorBidi"/>
            <w:sz w:val="22"/>
            <w:szCs w:val="22"/>
            <w:lang w:eastAsia="en-US"/>
          </w:rPr>
          <w:t>and</w:t>
        </w:r>
      </w:ins>
      <w:ins w:author="Anjum, Aisha" w:date="2025-01-20T12:29:10.204Z" w:id="1816433693">
        <w:r w:rsidRPr="5AA03708" w:rsidR="524E2361">
          <w:rPr>
            <w:rFonts w:ascii="Calibri" w:hAnsi="Calibri" w:eastAsia="Calibri" w:cs="Arial" w:asciiTheme="minorAscii" w:hAnsiTheme="minorAscii" w:eastAsiaTheme="minorAscii" w:cstheme="minorBidi"/>
            <w:sz w:val="22"/>
            <w:szCs w:val="22"/>
            <w:lang w:eastAsia="en-US"/>
          </w:rPr>
          <w:t xml:space="preserve"> </w:t>
        </w:r>
        <w:r w:rsidRPr="5AA03708" w:rsidR="524E2361">
          <w:rPr>
            <w:rFonts w:ascii="Calibri" w:hAnsi="Calibri" w:eastAsia="Calibri" w:cs="Arial" w:asciiTheme="minorAscii" w:hAnsiTheme="minorAscii" w:eastAsiaTheme="minorAscii" w:cstheme="minorBidi"/>
            <w:sz w:val="22"/>
            <w:szCs w:val="22"/>
            <w:lang w:eastAsia="en-US"/>
          </w:rPr>
          <w:t>baloxavir</w:t>
        </w:r>
        <w:r w:rsidRPr="5AA03708" w:rsidR="524E2361">
          <w:rPr>
            <w:rFonts w:ascii="Calibri" w:hAnsi="Calibri" w:eastAsia="Calibri" w:cs="Arial" w:asciiTheme="minorAscii" w:hAnsiTheme="minorAscii" w:eastAsiaTheme="minorAscii" w:cstheme="minorBidi"/>
            <w:sz w:val="22"/>
            <w:szCs w:val="22"/>
            <w:lang w:eastAsia="en-US"/>
          </w:rPr>
          <w:t xml:space="preserve"> is pr</w:t>
        </w:r>
      </w:ins>
      <w:ins w:author="Anjum, Aisha" w:date="2025-01-20T12:30:13.458Z" w:id="1987814649">
        <w:r w:rsidRPr="5AA03708" w:rsidR="524E2361">
          <w:rPr>
            <w:rFonts w:ascii="Calibri" w:hAnsi="Calibri" w:eastAsia="Calibri" w:cs="Arial" w:asciiTheme="minorAscii" w:hAnsiTheme="minorAscii" w:eastAsiaTheme="minorAscii" w:cstheme="minorBidi"/>
            <w:sz w:val="22"/>
            <w:szCs w:val="22"/>
            <w:lang w:eastAsia="en-US"/>
          </w:rPr>
          <w:t xml:space="preserve">escribed </w:t>
        </w:r>
      </w:ins>
      <w:ins w:author="Anjum, Aisha" w:date="2025-01-20T12:36:49.32Z" w:id="413161610">
        <w:r w:rsidRPr="5AA03708" w:rsidR="430637B1">
          <w:rPr>
            <w:rFonts w:ascii="Calibri" w:hAnsi="Calibri" w:eastAsia="Calibri" w:cs="Arial" w:asciiTheme="minorAscii" w:hAnsiTheme="minorAscii" w:eastAsiaTheme="minorAscii" w:cstheme="minorBidi"/>
            <w:sz w:val="22"/>
            <w:szCs w:val="22"/>
            <w:lang w:eastAsia="en-US"/>
          </w:rPr>
          <w:t>in</w:t>
        </w:r>
      </w:ins>
      <w:ins w:author="Anjum, Aisha" w:date="2025-01-20T12:30:13.458Z" w:id="98114941">
        <w:r w:rsidRPr="5AA03708" w:rsidR="524E2361">
          <w:rPr>
            <w:rFonts w:ascii="Calibri" w:hAnsi="Calibri" w:eastAsia="Calibri" w:cs="Arial" w:asciiTheme="minorAscii" w:hAnsiTheme="minorAscii" w:eastAsiaTheme="minorAscii" w:cstheme="minorBidi"/>
            <w:sz w:val="22"/>
            <w:szCs w:val="22"/>
            <w:lang w:eastAsia="en-US"/>
          </w:rPr>
          <w:t xml:space="preserve"> children </w:t>
        </w:r>
      </w:ins>
      <w:ins w:author="Anjum, Aisha" w:date="2025-01-20T12:32:59.962Z" w:id="1896788426">
        <w:r w:rsidRPr="5AA03708" w:rsidR="6144569A">
          <w:rPr>
            <w:rFonts w:ascii="Calibri" w:hAnsi="Calibri" w:eastAsia="Calibri" w:cs="Arial" w:asciiTheme="minorAscii" w:hAnsiTheme="minorAscii" w:eastAsiaTheme="minorAscii" w:cstheme="minorBidi"/>
            <w:sz w:val="22"/>
            <w:szCs w:val="22"/>
            <w:lang w:eastAsia="en-US"/>
          </w:rPr>
          <w:t xml:space="preserve">from </w:t>
        </w:r>
      </w:ins>
      <w:ins w:author="Anjum, Aisha" w:date="2025-01-20T16:24:31.014Z" w:id="1389962515">
        <w:r w:rsidRPr="5AA03708" w:rsidR="0D23AE40">
          <w:rPr>
            <w:rFonts w:ascii="Calibri" w:hAnsi="Calibri" w:eastAsia="Calibri" w:cs="Arial" w:asciiTheme="minorAscii" w:hAnsiTheme="minorAscii" w:eastAsiaTheme="minorAscii" w:cstheme="minorBidi"/>
            <w:sz w:val="22"/>
            <w:szCs w:val="22"/>
            <w:lang w:eastAsia="en-US"/>
          </w:rPr>
          <w:t>1</w:t>
        </w:r>
      </w:ins>
      <w:ins w:author="Anjum, Aisha" w:date="2025-01-20T12:32:59.962Z" w:id="676368651">
        <w:r w:rsidRPr="5AA03708" w:rsidR="6144569A">
          <w:rPr>
            <w:rFonts w:ascii="Calibri" w:hAnsi="Calibri" w:eastAsia="Calibri" w:cs="Arial" w:asciiTheme="minorAscii" w:hAnsiTheme="minorAscii" w:eastAsiaTheme="minorAscii" w:cstheme="minorBidi"/>
            <w:sz w:val="22"/>
            <w:szCs w:val="22"/>
            <w:lang w:eastAsia="en-US"/>
          </w:rPr>
          <w:t xml:space="preserve"> year</w:t>
        </w:r>
      </w:ins>
      <w:ins w:author="Anjum, Aisha" w:date="2025-01-20T12:33:01.848Z" w:id="1840251682">
        <w:r w:rsidRPr="5AA03708" w:rsidR="6144569A">
          <w:rPr>
            <w:rFonts w:ascii="Calibri" w:hAnsi="Calibri" w:eastAsia="Calibri" w:cs="Arial" w:asciiTheme="minorAscii" w:hAnsiTheme="minorAscii" w:eastAsiaTheme="minorAscii" w:cstheme="minorBidi"/>
            <w:sz w:val="22"/>
            <w:szCs w:val="22"/>
            <w:lang w:eastAsia="en-US"/>
          </w:rPr>
          <w:t xml:space="preserve">s </w:t>
        </w:r>
      </w:ins>
      <w:ins w:author="Anjum, Aisha" w:date="2025-01-20T12:36:54.171Z" w:id="117465707">
        <w:r w:rsidRPr="5AA03708" w:rsidR="0D528BBC">
          <w:rPr>
            <w:rFonts w:ascii="Calibri" w:hAnsi="Calibri" w:eastAsia="Calibri" w:cs="Arial" w:asciiTheme="minorAscii" w:hAnsiTheme="minorAscii" w:eastAsiaTheme="minorAscii" w:cstheme="minorBidi"/>
            <w:sz w:val="22"/>
            <w:szCs w:val="22"/>
            <w:lang w:eastAsia="en-US"/>
          </w:rPr>
          <w:t>old</w:t>
        </w:r>
      </w:ins>
      <w:ins w:author="Anjum, Aisha" w:date="2025-01-20T12:30:13.458Z" w:id="836464715">
        <w:r w:rsidRPr="5AA03708" w:rsidR="524E2361">
          <w:rPr>
            <w:rFonts w:ascii="Calibri" w:hAnsi="Calibri" w:eastAsia="Calibri" w:cs="Arial" w:asciiTheme="minorAscii" w:hAnsiTheme="minorAscii" w:eastAsiaTheme="minorAscii" w:cstheme="minorBidi"/>
            <w:sz w:val="22"/>
            <w:szCs w:val="22"/>
            <w:lang w:eastAsia="en-US"/>
          </w:rPr>
          <w:t>.</w:t>
        </w:r>
      </w:ins>
    </w:p>
    <w:p w:rsidRPr="00F9680D" w:rsidR="00A07DBF" w:rsidP="00A07DBF" w:rsidRDefault="00A07DBF" w14:paraId="31FE87D7" w14:textId="77777777">
      <w:pPr>
        <w:rPr>
          <w:rFonts w:asciiTheme="minorHAnsi" w:hAnsiTheme="minorHAnsi" w:eastAsiaTheme="minorHAnsi" w:cstheme="minorBidi"/>
          <w:sz w:val="22"/>
          <w:szCs w:val="22"/>
          <w:lang w:eastAsia="en-US"/>
        </w:rPr>
      </w:pPr>
    </w:p>
    <w:p w:rsidRPr="00F9680D" w:rsidR="00A07DBF" w:rsidP="5A9B225D" w:rsidRDefault="00A07DBF" w14:paraId="0CAE0280" w14:textId="0CFF309E">
      <w:pPr>
        <w:rPr>
          <w:rFonts w:ascii="Calibri" w:hAnsi="Calibri" w:eastAsia="Calibri" w:cs="Arial" w:asciiTheme="minorAscii" w:hAnsiTheme="minorAscii" w:eastAsiaTheme="minorAscii" w:cstheme="minorBidi"/>
          <w:sz w:val="22"/>
          <w:szCs w:val="22"/>
          <w:lang w:eastAsia="en-US"/>
        </w:rPr>
      </w:pPr>
      <w:r w:rsidRPr="5A9B225D" w:rsidR="00A07DBF">
        <w:rPr>
          <w:rFonts w:ascii="Calibri" w:hAnsi="Calibri" w:eastAsia="Calibri" w:cs="Arial" w:asciiTheme="minorAscii" w:hAnsiTheme="minorAscii" w:eastAsiaTheme="minorAscii" w:cstheme="minorBidi"/>
          <w:b w:val="1"/>
          <w:bCs w:val="1"/>
          <w:sz w:val="22"/>
          <w:szCs w:val="22"/>
          <w:lang w:eastAsia="en-US"/>
        </w:rPr>
        <w:t xml:space="preserve">Immune modulators </w:t>
      </w:r>
      <w:r w:rsidRPr="5A9B225D" w:rsidR="00A07DBF">
        <w:rPr>
          <w:rFonts w:ascii="Calibri" w:hAnsi="Calibri" w:eastAsia="Calibri" w:cs="Arial" w:asciiTheme="minorAscii" w:hAnsiTheme="minorAscii" w:eastAsiaTheme="minorAscii" w:cstheme="minorBidi"/>
          <w:sz w:val="22"/>
          <w:szCs w:val="22"/>
          <w:lang w:eastAsia="en-US"/>
        </w:rPr>
        <w:t>are medicines which help your immune system work properly and</w:t>
      </w:r>
      <w:r w:rsidRPr="5A9B225D" w:rsidR="00A07DBF">
        <w:rPr>
          <w:rFonts w:ascii="Calibri" w:hAnsi="Calibri" w:eastAsia="Calibri" w:cs="Arial" w:asciiTheme="minorAscii" w:hAnsiTheme="minorAscii" w:eastAsiaTheme="minorAscii" w:cstheme="minorBidi"/>
          <w:b w:val="1"/>
          <w:bCs w:val="1"/>
          <w:sz w:val="22"/>
          <w:szCs w:val="22"/>
          <w:lang w:eastAsia="en-US"/>
        </w:rPr>
        <w:t xml:space="preserve"> </w:t>
      </w:r>
      <w:r w:rsidRPr="5A9B225D" w:rsidR="00A07DBF">
        <w:rPr>
          <w:rFonts w:ascii="Calibri" w:hAnsi="Calibri" w:eastAsia="Calibri" w:cs="Arial" w:asciiTheme="minorAscii" w:hAnsiTheme="minorAscii" w:eastAsiaTheme="minorAscii" w:cstheme="minorBidi"/>
          <w:sz w:val="22"/>
          <w:szCs w:val="22"/>
          <w:lang w:eastAsia="en-US"/>
        </w:rPr>
        <w:t xml:space="preserve">are found to be effective in infections such as COVID-19. They might work against </w:t>
      </w:r>
      <w:r w:rsidRPr="5A9B225D" w:rsidR="00A07DBF">
        <w:rPr>
          <w:rFonts w:ascii="Calibri" w:hAnsi="Calibri" w:eastAsia="Calibri" w:cs="Arial" w:asciiTheme="minorAscii" w:hAnsiTheme="minorAscii" w:eastAsiaTheme="minorAscii" w:cstheme="minorBidi"/>
          <w:sz w:val="22"/>
          <w:szCs w:val="22"/>
          <w:lang w:eastAsia="en-US"/>
        </w:rPr>
        <w:t>flu</w:t>
      </w:r>
      <w:r w:rsidRPr="5A9B225D" w:rsidR="00A07DBF">
        <w:rPr>
          <w:rFonts w:ascii="Calibri" w:hAnsi="Calibri" w:eastAsia="Calibri" w:cs="Arial" w:asciiTheme="minorAscii" w:hAnsiTheme="minorAscii" w:eastAsiaTheme="minorAscii" w:cstheme="minorBidi"/>
          <w:sz w:val="22"/>
          <w:szCs w:val="22"/>
          <w:lang w:eastAsia="en-US"/>
        </w:rPr>
        <w:t xml:space="preserve"> but we do not know for sure. The following treatments for influenza (flu) are being compared: baricitinib, tocilizumab, or no immune modulator. These are given through a tube into your vein (drip) or as a tablet to swallow.</w:t>
      </w:r>
      <w:ins w:author="Anjum, Aisha" w:date="2025-01-20T12:31:59.861Z" w:id="1981307724">
        <w:r w:rsidRPr="5A9B225D" w:rsidR="550BC91A">
          <w:rPr>
            <w:rFonts w:ascii="Calibri" w:hAnsi="Calibri" w:eastAsia="Calibri" w:cs="Arial" w:asciiTheme="minorAscii" w:hAnsiTheme="minorAscii" w:eastAsiaTheme="minorAscii" w:cstheme="minorBidi"/>
            <w:sz w:val="22"/>
            <w:szCs w:val="22"/>
            <w:lang w:eastAsia="en-US"/>
          </w:rPr>
          <w:t xml:space="preserve"> Outside of this study, tocili</w:t>
        </w:r>
      </w:ins>
      <w:ins w:author="Anjum, Aisha" w:date="2025-01-20T12:56:23.657Z" w:id="931973938">
        <w:r w:rsidRPr="5A9B225D" w:rsidR="25756C81">
          <w:rPr>
            <w:rFonts w:ascii="Calibri" w:hAnsi="Calibri" w:eastAsia="Calibri" w:cs="Arial" w:asciiTheme="minorAscii" w:hAnsiTheme="minorAscii" w:eastAsiaTheme="minorAscii" w:cstheme="minorBidi"/>
            <w:sz w:val="22"/>
            <w:szCs w:val="22"/>
            <w:lang w:eastAsia="en-US"/>
          </w:rPr>
          <w:t>z</w:t>
        </w:r>
      </w:ins>
      <w:ins w:author="Anjum, Aisha" w:date="2025-01-20T12:31:59.861Z" w:id="2127842619">
        <w:r w:rsidRPr="5A9B225D" w:rsidR="550BC91A">
          <w:rPr>
            <w:rFonts w:ascii="Calibri" w:hAnsi="Calibri" w:eastAsia="Calibri" w:cs="Arial" w:asciiTheme="minorAscii" w:hAnsiTheme="minorAscii" w:eastAsiaTheme="minorAscii" w:cstheme="minorBidi"/>
            <w:sz w:val="22"/>
            <w:szCs w:val="22"/>
            <w:lang w:eastAsia="en-US"/>
          </w:rPr>
          <w:t xml:space="preserve">umab is authorised to </w:t>
        </w:r>
      </w:ins>
      <w:ins w:author="Anjum, Aisha" w:date="2025-01-20T12:32:23.095Z" w:id="814607013">
        <w:r w:rsidRPr="5A9B225D" w:rsidR="550BC91A">
          <w:rPr>
            <w:rFonts w:ascii="Calibri" w:hAnsi="Calibri" w:eastAsia="Calibri" w:cs="Arial" w:asciiTheme="minorAscii" w:hAnsiTheme="minorAscii" w:eastAsiaTheme="minorAscii" w:cstheme="minorBidi"/>
            <w:sz w:val="22"/>
            <w:szCs w:val="22"/>
            <w:lang w:eastAsia="en-US"/>
          </w:rPr>
          <w:t xml:space="preserve">be prescribed </w:t>
        </w:r>
      </w:ins>
      <w:ins w:author="Anjum, Aisha" w:date="2025-01-20T12:37:09.353Z" w:id="1759958746">
        <w:r w:rsidRPr="5A9B225D" w:rsidR="695DB7E0">
          <w:rPr>
            <w:rFonts w:ascii="Calibri" w:hAnsi="Calibri" w:eastAsia="Calibri" w:cs="Arial" w:asciiTheme="minorAscii" w:hAnsiTheme="minorAscii" w:eastAsiaTheme="minorAscii" w:cstheme="minorBidi"/>
            <w:sz w:val="22"/>
            <w:szCs w:val="22"/>
            <w:lang w:eastAsia="en-US"/>
          </w:rPr>
          <w:t>in</w:t>
        </w:r>
      </w:ins>
      <w:ins w:author="Anjum, Aisha" w:date="2025-01-20T12:32:23.095Z" w:id="230304766">
        <w:r w:rsidRPr="5A9B225D" w:rsidR="613F2B5C">
          <w:rPr>
            <w:rFonts w:ascii="Calibri" w:hAnsi="Calibri" w:eastAsia="Calibri" w:cs="Arial" w:asciiTheme="minorAscii" w:hAnsiTheme="minorAscii" w:eastAsiaTheme="minorAscii" w:cstheme="minorBidi"/>
            <w:sz w:val="22"/>
            <w:szCs w:val="22"/>
            <w:lang w:eastAsia="en-US"/>
          </w:rPr>
          <w:t xml:space="preserve"> </w:t>
        </w:r>
        <w:r w:rsidRPr="5A9B225D" w:rsidR="550BC91A">
          <w:rPr>
            <w:rFonts w:ascii="Calibri" w:hAnsi="Calibri" w:eastAsia="Calibri" w:cs="Arial" w:asciiTheme="minorAscii" w:hAnsiTheme="minorAscii" w:eastAsiaTheme="minorAscii" w:cstheme="minorBidi"/>
            <w:sz w:val="22"/>
            <w:szCs w:val="22"/>
            <w:lang w:eastAsia="en-US"/>
          </w:rPr>
          <w:t>children</w:t>
        </w:r>
        <w:r w:rsidRPr="5A9B225D" w:rsidR="346BF389">
          <w:rPr>
            <w:rFonts w:ascii="Calibri" w:hAnsi="Calibri" w:eastAsia="Calibri" w:cs="Arial" w:asciiTheme="minorAscii" w:hAnsiTheme="minorAscii" w:eastAsiaTheme="minorAscii" w:cstheme="minorBidi"/>
            <w:sz w:val="22"/>
            <w:szCs w:val="22"/>
            <w:lang w:eastAsia="en-US"/>
          </w:rPr>
          <w:t xml:space="preserve"> from 2 years old</w:t>
        </w:r>
      </w:ins>
      <w:ins w:author="Anjum, Aisha" w:date="2025-01-20T12:33:59.814Z" w:id="2035779677">
        <w:r w:rsidRPr="5A9B225D" w:rsidR="55599D03">
          <w:rPr>
            <w:rFonts w:ascii="Calibri" w:hAnsi="Calibri" w:eastAsia="Calibri" w:cs="Arial" w:asciiTheme="minorAscii" w:hAnsiTheme="minorAscii" w:eastAsiaTheme="minorAscii" w:cstheme="minorBidi"/>
            <w:sz w:val="22"/>
            <w:szCs w:val="22"/>
            <w:lang w:eastAsia="en-US"/>
          </w:rPr>
          <w:t>,</w:t>
        </w:r>
        <w:r w:rsidRPr="5A9B225D" w:rsidR="7B7931BE">
          <w:rPr>
            <w:rFonts w:ascii="Calibri" w:hAnsi="Calibri" w:eastAsia="Calibri" w:cs="Arial" w:asciiTheme="minorAscii" w:hAnsiTheme="minorAscii" w:eastAsiaTheme="minorAscii" w:cstheme="minorBidi"/>
            <w:sz w:val="22"/>
            <w:szCs w:val="22"/>
            <w:lang w:eastAsia="en-US"/>
          </w:rPr>
          <w:t xml:space="preserve"> and </w:t>
        </w:r>
      </w:ins>
      <w:ins w:author="Anjum, Aisha" w:date="2025-01-20T12:56:37.45Z" w:id="133363047">
        <w:r w:rsidRPr="5A9B225D" w:rsidR="30C8B20F">
          <w:rPr>
            <w:rFonts w:ascii="Calibri" w:hAnsi="Calibri" w:eastAsia="Calibri" w:cs="Arial" w:asciiTheme="minorAscii" w:hAnsiTheme="minorAscii" w:eastAsiaTheme="minorAscii" w:cstheme="minorBidi"/>
            <w:sz w:val="22"/>
            <w:szCs w:val="22"/>
            <w:lang w:eastAsia="en-US"/>
          </w:rPr>
          <w:t xml:space="preserve">so is </w:t>
        </w:r>
      </w:ins>
      <w:ins w:author="Anjum, Aisha" w:date="2025-01-20T12:33:59.814Z" w:id="770556553">
        <w:r w:rsidRPr="5A9B225D" w:rsidR="26ABBA8C">
          <w:rPr>
            <w:rFonts w:ascii="Calibri" w:hAnsi="Calibri" w:eastAsia="Calibri" w:cs="Arial" w:asciiTheme="minorAscii" w:hAnsiTheme="minorAscii" w:eastAsiaTheme="minorAscii" w:cstheme="minorBidi"/>
            <w:sz w:val="22"/>
            <w:szCs w:val="22"/>
            <w:lang w:eastAsia="en-US"/>
          </w:rPr>
          <w:t xml:space="preserve">baricitinib </w:t>
        </w:r>
      </w:ins>
      <w:ins w:author="Anjum, Aisha" w:date="2025-01-20T12:56:56.271Z" w:id="849626482">
        <w:r w:rsidRPr="5A9B225D" w:rsidR="7C4CA031">
          <w:rPr>
            <w:rFonts w:ascii="Calibri" w:hAnsi="Calibri" w:eastAsia="Calibri" w:cs="Arial" w:asciiTheme="minorAscii" w:hAnsiTheme="minorAscii" w:eastAsiaTheme="minorAscii" w:cstheme="minorBidi"/>
            <w:sz w:val="22"/>
            <w:szCs w:val="22"/>
            <w:lang w:eastAsia="en-US"/>
          </w:rPr>
          <w:t xml:space="preserve">but </w:t>
        </w:r>
        <w:r w:rsidRPr="5A9B225D" w:rsidR="201F9F8D">
          <w:rPr>
            <w:rFonts w:ascii="Calibri" w:hAnsi="Calibri" w:eastAsia="Calibri" w:cs="Arial" w:asciiTheme="minorAscii" w:hAnsiTheme="minorAscii" w:eastAsiaTheme="minorAscii" w:cstheme="minorBidi"/>
            <w:sz w:val="22"/>
            <w:szCs w:val="22"/>
            <w:lang w:eastAsia="en-US"/>
          </w:rPr>
          <w:t>for</w:t>
        </w:r>
      </w:ins>
      <w:ins w:author="Anjum, Aisha" w:date="2025-01-20T12:34:55.754Z" w:id="1888787833">
        <w:r w:rsidRPr="5A9B225D" w:rsidR="52B71A8F">
          <w:rPr>
            <w:rFonts w:ascii="Calibri" w:hAnsi="Calibri" w:eastAsia="Calibri" w:cs="Arial" w:asciiTheme="minorAscii" w:hAnsiTheme="minorAscii" w:eastAsiaTheme="minorAscii" w:cstheme="minorBidi"/>
            <w:sz w:val="22"/>
            <w:szCs w:val="22"/>
            <w:lang w:eastAsia="en-US"/>
          </w:rPr>
          <w:t xml:space="preserve"> emergenc</w:t>
        </w:r>
      </w:ins>
      <w:ins w:author="Anjum, Aisha" w:date="2025-01-20T12:57:03.248Z" w:id="1756469772">
        <w:r w:rsidRPr="5A9B225D" w:rsidR="6B3EA5BB">
          <w:rPr>
            <w:rFonts w:ascii="Calibri" w:hAnsi="Calibri" w:eastAsia="Calibri" w:cs="Arial" w:asciiTheme="minorAscii" w:hAnsiTheme="minorAscii" w:eastAsiaTheme="minorAscii" w:cstheme="minorBidi"/>
            <w:sz w:val="22"/>
            <w:szCs w:val="22"/>
            <w:lang w:eastAsia="en-US"/>
          </w:rPr>
          <w:t>y use</w:t>
        </w:r>
      </w:ins>
      <w:ins w:author="Anjum, Aisha" w:date="2025-01-20T12:34:55.754Z" w:id="920377211">
        <w:r w:rsidRPr="5A9B225D" w:rsidR="52B71A8F">
          <w:rPr>
            <w:rFonts w:ascii="Calibri" w:hAnsi="Calibri" w:eastAsia="Calibri" w:cs="Arial" w:asciiTheme="minorAscii" w:hAnsiTheme="minorAscii" w:eastAsiaTheme="minorAscii" w:cstheme="minorBidi"/>
            <w:sz w:val="22"/>
            <w:szCs w:val="22"/>
            <w:lang w:eastAsia="en-US"/>
          </w:rPr>
          <w:t xml:space="preserve"> </w:t>
        </w:r>
      </w:ins>
      <w:ins w:author="Anjum, Aisha" w:date="2025-01-20T12:56:51.099Z" w:id="1880367785">
        <w:r w:rsidRPr="5A9B225D" w:rsidR="05CD90A5">
          <w:rPr>
            <w:rFonts w:ascii="Calibri" w:hAnsi="Calibri" w:eastAsia="Calibri" w:cs="Arial" w:asciiTheme="minorAscii" w:hAnsiTheme="minorAscii" w:eastAsiaTheme="minorAscii" w:cstheme="minorBidi"/>
            <w:sz w:val="22"/>
            <w:szCs w:val="22"/>
            <w:lang w:eastAsia="en-US"/>
          </w:rPr>
          <w:t xml:space="preserve">only </w:t>
        </w:r>
      </w:ins>
      <w:ins w:author="Anjum, Aisha" w:date="2025-01-20T12:34:55.754Z" w:id="400178561">
        <w:r w:rsidRPr="5A9B225D" w:rsidR="52B71A8F">
          <w:rPr>
            <w:rFonts w:ascii="Calibri" w:hAnsi="Calibri" w:eastAsia="Calibri" w:cs="Arial" w:asciiTheme="minorAscii" w:hAnsiTheme="minorAscii" w:eastAsiaTheme="minorAscii" w:cstheme="minorBidi"/>
            <w:sz w:val="22"/>
            <w:szCs w:val="22"/>
            <w:lang w:eastAsia="en-US"/>
          </w:rPr>
          <w:t>(i.e. covid)</w:t>
        </w:r>
      </w:ins>
      <w:ins w:author="Anjum, Aisha" w:date="2025-01-20T12:32:23.095Z" w:id="919611730">
        <w:r w:rsidRPr="5A9B225D" w:rsidR="346BF389">
          <w:rPr>
            <w:rFonts w:ascii="Calibri" w:hAnsi="Calibri" w:eastAsia="Calibri" w:cs="Arial" w:asciiTheme="minorAscii" w:hAnsiTheme="minorAscii" w:eastAsiaTheme="minorAscii" w:cstheme="minorBidi"/>
            <w:sz w:val="22"/>
            <w:szCs w:val="22"/>
            <w:lang w:eastAsia="en-US"/>
          </w:rPr>
          <w:t>.</w:t>
        </w:r>
      </w:ins>
    </w:p>
    <w:p w:rsidRPr="00F9680D" w:rsidR="00A07DBF" w:rsidP="5A9B225D" w:rsidRDefault="00A07DBF" w14:paraId="0AA2A63F" w14:textId="77777777">
      <w:pPr>
        <w:rPr>
          <w:ins w:author="Anjum, Aisha" w:date="2025-01-20T12:38:19.336Z" w16du:dateUtc="2025-01-20T12:38:19.336Z" w:id="1847588384"/>
          <w:rFonts w:ascii="Calibri" w:hAnsi="Calibri" w:eastAsia="Calibri" w:cs="Arial" w:asciiTheme="minorAscii" w:hAnsiTheme="minorAscii" w:eastAsiaTheme="minorAscii" w:cstheme="minorBidi"/>
          <w:sz w:val="22"/>
          <w:szCs w:val="22"/>
          <w:lang w:eastAsia="en-US"/>
        </w:rPr>
      </w:pPr>
    </w:p>
    <w:p w:rsidR="515D94BA" w:rsidP="5A9B225D" w:rsidRDefault="515D94BA" w14:paraId="1607BB18" w14:textId="5DDF1BDD">
      <w:pPr>
        <w:rPr>
          <w:ins w:author="Anjum, Aisha" w:date="2025-01-20T12:38:21.053Z" w16du:dateUtc="2025-01-20T12:38:21.053Z" w:id="1404601562"/>
          <w:rFonts w:ascii="Calibri" w:hAnsi="Calibri" w:eastAsia="Calibri" w:cs="Calibri"/>
          <w:noProof w:val="0"/>
          <w:sz w:val="22"/>
          <w:szCs w:val="22"/>
          <w:lang w:val="en-GB"/>
        </w:rPr>
      </w:pPr>
      <w:ins w:author="Anjum, Aisha" w:date="2025-01-20T12:38:46.879Z" w:id="1982966178">
        <w:r w:rsidRPr="5A9B225D" w:rsidR="515D94BA">
          <w:rPr>
            <w:rFonts w:ascii="Calibri" w:hAnsi="Calibri" w:eastAsia="Calibri" w:cs="Arial" w:asciiTheme="minorAscii" w:hAnsiTheme="minorAscii" w:eastAsiaTheme="minorAscii" w:cstheme="minorBidi"/>
            <w:sz w:val="22"/>
            <w:szCs w:val="22"/>
            <w:lang w:eastAsia="en-US"/>
          </w:rPr>
          <w:t xml:space="preserve">In this study the above treatments </w:t>
        </w:r>
      </w:ins>
      <w:ins w:author="Anjum, Aisha" w:date="2025-01-20T13:07:58.874Z" w:id="401826673">
        <w:r w:rsidRPr="5A9B225D" w:rsidR="0D27E611">
          <w:rPr>
            <w:rFonts w:ascii="Calibri" w:hAnsi="Calibri" w:eastAsia="Calibri" w:cs="Arial" w:asciiTheme="minorAscii" w:hAnsiTheme="minorAscii" w:eastAsiaTheme="minorAscii" w:cstheme="minorBidi"/>
            <w:sz w:val="22"/>
            <w:szCs w:val="22"/>
            <w:lang w:eastAsia="en-US"/>
          </w:rPr>
          <w:t>will be available</w:t>
        </w:r>
      </w:ins>
      <w:ins w:author="Anjum, Aisha" w:date="2025-01-20T12:38:46.879Z" w:id="680365243">
        <w:r w:rsidRPr="5A9B225D" w:rsidR="515D94BA">
          <w:rPr>
            <w:rFonts w:ascii="Calibri" w:hAnsi="Calibri" w:eastAsia="Calibri" w:cs="Arial" w:asciiTheme="minorAscii" w:hAnsiTheme="minorAscii" w:eastAsiaTheme="minorAscii" w:cstheme="minorBidi"/>
            <w:sz w:val="22"/>
            <w:szCs w:val="22"/>
            <w:lang w:eastAsia="en-US"/>
          </w:rPr>
          <w:t xml:space="preserve"> to all children</w:t>
        </w:r>
      </w:ins>
      <w:ins w:author="Anjum, Aisha" w:date="2025-01-20T12:39:35.614Z" w:id="2128851073">
        <w:r w:rsidRPr="5A9B225D" w:rsidR="515D94BA">
          <w:rPr>
            <w:rFonts w:ascii="Calibri" w:hAnsi="Calibri" w:eastAsia="Calibri" w:cs="Arial" w:asciiTheme="minorAscii" w:hAnsiTheme="minorAscii" w:eastAsiaTheme="minorAscii" w:cstheme="minorBidi"/>
            <w:sz w:val="22"/>
            <w:szCs w:val="22"/>
            <w:lang w:eastAsia="en-US"/>
          </w:rPr>
          <w:t xml:space="preserve"> who are 28 days</w:t>
        </w:r>
        <w:r w:rsidRPr="5A9B225D" w:rsidR="38680D82">
          <w:rPr>
            <w:rFonts w:ascii="Calibri" w:hAnsi="Calibri" w:eastAsia="Calibri" w:cs="Arial" w:asciiTheme="minorAscii" w:hAnsiTheme="minorAscii" w:eastAsiaTheme="minorAscii" w:cstheme="minorBidi"/>
            <w:sz w:val="22"/>
            <w:szCs w:val="22"/>
            <w:lang w:eastAsia="en-US"/>
          </w:rPr>
          <w:t xml:space="preserve"> </w:t>
        </w:r>
        <w:r w:rsidRPr="5A9B225D" w:rsidR="515D94BA">
          <w:rPr>
            <w:rFonts w:ascii="Calibri" w:hAnsi="Calibri" w:eastAsia="Calibri" w:cs="Arial" w:asciiTheme="minorAscii" w:hAnsiTheme="minorAscii" w:eastAsiaTheme="minorAscii" w:cstheme="minorBidi"/>
            <w:sz w:val="22"/>
            <w:szCs w:val="22"/>
            <w:lang w:eastAsia="en-US"/>
          </w:rPr>
          <w:t xml:space="preserve">or older, </w:t>
        </w:r>
        <w:r w:rsidRPr="5A9B225D" w:rsidR="5D263784">
          <w:rPr>
            <w:rFonts w:ascii="Calibri" w:hAnsi="Calibri" w:eastAsia="Calibri" w:cs="Arial" w:asciiTheme="minorAscii" w:hAnsiTheme="minorAscii" w:eastAsiaTheme="minorAscii" w:cstheme="minorBidi"/>
            <w:sz w:val="22"/>
            <w:szCs w:val="22"/>
            <w:lang w:eastAsia="en-US"/>
          </w:rPr>
          <w:t>as</w:t>
        </w:r>
        <w:r w:rsidRPr="5A9B225D" w:rsidR="5D263784">
          <w:rPr>
            <w:rFonts w:ascii="Calibri" w:hAnsi="Calibri" w:eastAsia="Calibri" w:cs="Calibri"/>
            <w:noProof w:val="0"/>
            <w:sz w:val="22"/>
            <w:szCs w:val="22"/>
            <w:lang w:val="en-GB"/>
          </w:rPr>
          <w:t xml:space="preserve"> we think they may work in younger children too.</w:t>
        </w:r>
      </w:ins>
    </w:p>
    <w:p w:rsidR="5A9B225D" w:rsidP="5A9B225D" w:rsidRDefault="5A9B225D" w14:paraId="106A0840" w14:textId="63CE4BF5">
      <w:pPr>
        <w:rPr>
          <w:rFonts w:ascii="Calibri" w:hAnsi="Calibri" w:eastAsia="Calibri" w:cs="Arial" w:asciiTheme="minorAscii" w:hAnsiTheme="minorAscii" w:eastAsiaTheme="minorAscii" w:cstheme="minorBidi"/>
          <w:sz w:val="22"/>
          <w:szCs w:val="22"/>
          <w:lang w:eastAsia="en-US"/>
        </w:rPr>
      </w:pPr>
    </w:p>
    <w:p w:rsidRPr="00F9680D" w:rsidR="00A07DBF" w:rsidP="00A07DBF" w:rsidRDefault="00C03854" w14:paraId="1CD065C7" w14:textId="1862721B">
      <w:pPr>
        <w:rPr>
          <w:rFonts w:asciiTheme="minorHAnsi" w:hAnsiTheme="minorHAnsi" w:eastAsiaTheme="minorHAnsi" w:cstheme="minorBidi"/>
          <w:sz w:val="22"/>
          <w:szCs w:val="22"/>
          <w:lang w:eastAsia="en-US"/>
        </w:rPr>
      </w:pPr>
      <w:r w:rsidRPr="00C03854">
        <w:rPr>
          <w:rFonts w:asciiTheme="minorHAnsi" w:hAnsiTheme="minorHAnsi" w:eastAsiaTheme="minorHAnsi" w:cstheme="minorBidi"/>
          <w:noProof/>
          <w:sz w:val="22"/>
          <w:szCs w:val="22"/>
          <w:lang w:eastAsia="en-US"/>
        </w:rPr>
        <w:drawing>
          <wp:inline distT="0" distB="0" distL="0" distR="0" wp14:anchorId="13C03AD2" wp14:editId="4FAE9832">
            <wp:extent cx="6645910" cy="4986020"/>
            <wp:effectExtent l="0" t="0" r="2540" b="5080"/>
            <wp:docPr id="1940417913"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417913"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p>
    <w:p w:rsidRPr="00F9680D" w:rsidR="00A07DBF" w:rsidP="00A07DBF" w:rsidRDefault="00A07DBF" w14:paraId="01DD4130" w14:textId="77777777">
      <w:pPr>
        <w:rPr>
          <w:rFonts w:asciiTheme="minorHAnsi" w:hAnsiTheme="minorHAnsi" w:eastAsiaTheme="minorHAnsi" w:cstheme="minorBidi"/>
          <w:sz w:val="22"/>
          <w:szCs w:val="22"/>
          <w:lang w:eastAsia="en-US"/>
        </w:rPr>
      </w:pPr>
    </w:p>
    <w:p w:rsidRPr="00DE6F02" w:rsidR="00A07DBF" w:rsidP="00A07DBF" w:rsidRDefault="00A07DBF" w14:paraId="201A8344" w14:textId="77777777">
      <w:pPr>
        <w:spacing w:after="160" w:line="259" w:lineRule="auto"/>
        <w:rPr>
          <w:rFonts w:asciiTheme="minorHAnsi" w:hAnsiTheme="minorHAnsi" w:eastAsiaTheme="minorHAnsi" w:cstheme="minorBidi"/>
          <w:i/>
          <w:iCs/>
          <w:sz w:val="22"/>
          <w:szCs w:val="22"/>
          <w:lang w:eastAsia="en-US"/>
        </w:rPr>
      </w:pPr>
      <w:r w:rsidRPr="00F9680D">
        <w:rPr>
          <w:rFonts w:asciiTheme="minorHAnsi" w:hAnsiTheme="minorHAnsi" w:eastAsiaTheme="minorHAnsi" w:cstheme="minorBidi"/>
          <w:i/>
          <w:iCs/>
          <w:sz w:val="22"/>
          <w:szCs w:val="22"/>
          <w:highlight w:val="yellow"/>
          <w:lang w:eastAsia="en-US"/>
        </w:rPr>
        <w:t>(please delete domain(s) and/or treatment(s) that the site is not participating in, in both text and chart above)</w:t>
      </w:r>
    </w:p>
    <w:p w:rsidR="00A07DBF" w:rsidP="00A07DBF" w:rsidRDefault="00A07DBF" w14:paraId="342A7D5B" w14:textId="77777777">
      <w:pPr>
        <w:rPr>
          <w:rFonts w:asciiTheme="minorHAnsi" w:hAnsiTheme="minorHAnsi" w:cstheme="minorHAnsi"/>
          <w:i/>
          <w:iCs/>
          <w:sz w:val="22"/>
          <w:szCs w:val="22"/>
        </w:rPr>
      </w:pPr>
    </w:p>
    <w:p w:rsidRPr="006C6C36" w:rsidR="00A07DBF" w:rsidP="244FD1B8" w:rsidRDefault="00A07DBF" w14:paraId="5D17D8A2" w14:textId="42816F13">
      <w:pPr>
        <w:rPr>
          <w:rFonts w:asciiTheme="minorHAnsi" w:hAnsiTheme="minorHAnsi" w:cstheme="minorBidi"/>
          <w:sz w:val="22"/>
          <w:szCs w:val="22"/>
        </w:rPr>
      </w:pPr>
      <w:r w:rsidRPr="244FD1B8">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244FD1B8" w:rsidR="36F36D7A">
        <w:rPr>
          <w:rFonts w:asciiTheme="minorHAnsi" w:hAnsiTheme="minorHAnsi" w:cstheme="minorBidi"/>
          <w:sz w:val="22"/>
          <w:szCs w:val="22"/>
        </w:rPr>
        <w:t>r child</w:t>
      </w:r>
      <w:r w:rsidRPr="244FD1B8">
        <w:rPr>
          <w:rFonts w:asciiTheme="minorHAnsi" w:hAnsiTheme="minorHAnsi" w:cstheme="minorBidi"/>
          <w:sz w:val="22"/>
          <w:szCs w:val="22"/>
        </w:rPr>
        <w:t xml:space="preserve"> may not receive any of these treatments but </w:t>
      </w:r>
      <w:del w:author="Anjum, Aisha" w:date="2025-01-20T11:42:00Z" w:id="2">
        <w:r w:rsidRPr="244FD1B8" w:rsidDel="00A07DBF">
          <w:rPr>
            <w:rFonts w:asciiTheme="minorHAnsi" w:hAnsiTheme="minorHAnsi" w:cstheme="minorBidi"/>
            <w:sz w:val="22"/>
            <w:szCs w:val="22"/>
          </w:rPr>
          <w:delText xml:space="preserve"> </w:delText>
        </w:r>
      </w:del>
      <w:r w:rsidRPr="244FD1B8">
        <w:rPr>
          <w:rFonts w:asciiTheme="minorHAnsi" w:hAnsiTheme="minorHAnsi" w:cstheme="minorBidi"/>
          <w:sz w:val="22"/>
          <w:szCs w:val="22"/>
        </w:rPr>
        <w:t xml:space="preserve">will still receive standard of care at your hospital. </w:t>
      </w:r>
    </w:p>
    <w:p w:rsidR="002467AE" w:rsidP="002467AE" w:rsidRDefault="002467AE" w14:paraId="4938308F" w14:textId="77777777">
      <w:pPr>
        <w:rPr>
          <w:rFonts w:asciiTheme="minorHAnsi" w:hAnsiTheme="minorHAnsi" w:cstheme="minorBidi"/>
          <w:b/>
          <w:bCs/>
          <w:sz w:val="22"/>
          <w:szCs w:val="22"/>
          <w:u w:val="single"/>
        </w:rPr>
      </w:pPr>
      <w:bookmarkStart w:name="_Hlk117687092" w:id="3"/>
    </w:p>
    <w:p w:rsidR="002467AE" w:rsidP="002467AE" w:rsidRDefault="002467AE" w14:paraId="0BABB698"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2467AE" w:rsidP="002467AE" w:rsidRDefault="002467AE" w14:paraId="5588941F" w14:textId="4A50A080">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w:t>
      </w:r>
      <w:r w:rsidRPr="005A26D3" w:rsidR="00FC585A">
        <w:rPr>
          <w:rFonts w:asciiTheme="minorHAnsi" w:hAnsiTheme="minorHAnsi" w:cstheme="minorBidi"/>
          <w:sz w:val="22"/>
          <w:szCs w:val="22"/>
        </w:rPr>
        <w:t xml:space="preserve">, who have or are </w:t>
      </w:r>
      <w:r w:rsidRPr="0087286E" w:rsidR="00FC585A">
        <w:rPr>
          <w:rFonts w:asciiTheme="minorHAnsi" w:hAnsiTheme="minorHAnsi" w:cstheme="minorBidi"/>
          <w:sz w:val="22"/>
          <w:szCs w:val="22"/>
        </w:rPr>
        <w:t xml:space="preserve">suspected to have </w:t>
      </w:r>
      <w:r w:rsidRPr="0087286E" w:rsidR="000F3B9B">
        <w:rPr>
          <w:rFonts w:asciiTheme="minorHAnsi" w:hAnsiTheme="minorHAnsi" w:cstheme="minorBidi"/>
          <w:sz w:val="22"/>
          <w:szCs w:val="22"/>
        </w:rPr>
        <w:t xml:space="preserve">a respiratory tract infection (an infection that affects the nose, throat, airways or lungs) </w:t>
      </w:r>
      <w:r w:rsidRPr="0087286E" w:rsidR="009B295D">
        <w:rPr>
          <w:rFonts w:asciiTheme="minorHAnsi" w:hAnsiTheme="minorHAnsi" w:cstheme="minorBidi"/>
          <w:sz w:val="22"/>
          <w:szCs w:val="22"/>
        </w:rPr>
        <w:t xml:space="preserve">such as </w:t>
      </w:r>
      <w:r w:rsidRPr="0087286E" w:rsidR="00FC585A">
        <w:rPr>
          <w:rFonts w:asciiTheme="minorHAnsi" w:hAnsiTheme="minorHAnsi" w:cstheme="minorBidi"/>
          <w:sz w:val="22"/>
          <w:szCs w:val="22"/>
        </w:rPr>
        <w:t>pneumonia or flu. Only patients who meet the study requirements and their doctor believes they are suitable will be included. The treatments available depend on how serious the condition is and whether the different treatments are suitable</w:t>
      </w:r>
      <w:r w:rsidRPr="005A26D3" w:rsidR="00FC585A">
        <w:rPr>
          <w:rFonts w:asciiTheme="minorHAnsi" w:hAnsiTheme="minorHAnsi" w:cstheme="minorBidi"/>
          <w:sz w:val="22"/>
          <w:szCs w:val="22"/>
        </w:rPr>
        <w:t xml:space="preserve"> for your child.</w:t>
      </w:r>
      <w:r w:rsidRPr="006A0228">
        <w:rPr>
          <w:rFonts w:asciiTheme="minorHAnsi" w:hAnsiTheme="minorHAnsi" w:cstheme="minorHAnsi"/>
          <w:sz w:val="22"/>
          <w:szCs w:val="22"/>
        </w:rPr>
        <w:t xml:space="preserve"> </w:t>
      </w:r>
    </w:p>
    <w:p w:rsidRPr="006A0228" w:rsidR="002467AE" w:rsidP="002467AE" w:rsidRDefault="002467AE" w14:paraId="73A75E39" w14:textId="77777777">
      <w:pPr>
        <w:rPr>
          <w:rFonts w:asciiTheme="minorHAnsi" w:hAnsiTheme="minorHAnsi" w:cstheme="minorHAnsi"/>
          <w:sz w:val="22"/>
          <w:szCs w:val="22"/>
        </w:rPr>
      </w:pPr>
    </w:p>
    <w:p w:rsidR="002467AE" w:rsidP="002467AE" w:rsidRDefault="002467AE" w14:paraId="76D69F4C" w14:textId="77777777">
      <w:pPr>
        <w:rPr>
          <w:rFonts w:asciiTheme="minorHAnsi" w:hAnsiTheme="minorHAnsi" w:cstheme="minorBidi"/>
          <w:b/>
          <w:bCs/>
          <w:sz w:val="22"/>
          <w:szCs w:val="22"/>
          <w:u w:val="single"/>
        </w:rPr>
      </w:pPr>
      <w:bookmarkStart w:name="_Hlk117687179" w:id="4"/>
      <w:bookmarkEnd w:id="3"/>
      <w:r w:rsidRPr="1DC78FE6">
        <w:rPr>
          <w:rFonts w:asciiTheme="minorHAnsi" w:hAnsiTheme="minorHAnsi" w:cstheme="minorBidi"/>
          <w:b/>
          <w:bCs/>
          <w:sz w:val="22"/>
          <w:szCs w:val="22"/>
          <w:u w:val="single"/>
        </w:rPr>
        <w:t>What does participation in this study involve?</w:t>
      </w:r>
    </w:p>
    <w:p w:rsidR="002467AE" w:rsidP="002467AE" w:rsidRDefault="002467AE" w14:paraId="22AA2AB6" w14:textId="77777777">
      <w:pPr>
        <w:rPr>
          <w:rFonts w:asciiTheme="minorHAnsi" w:hAnsiTheme="minorHAnsi" w:cstheme="minorBidi"/>
          <w:b/>
          <w:bCs/>
          <w:sz w:val="22"/>
          <w:szCs w:val="22"/>
          <w:u w:val="single"/>
        </w:rPr>
      </w:pPr>
    </w:p>
    <w:p w:rsidRPr="00681F2C" w:rsidR="00F5084D" w:rsidP="47D73770" w:rsidRDefault="00F5084D" w14:paraId="71D9FBF3" w14:textId="11AD5DFC">
      <w:pPr>
        <w:rPr>
          <w:rFonts w:ascii="Calibri" w:hAnsi="Calibri" w:cs="Arial" w:asciiTheme="minorAscii" w:hAnsiTheme="minorAscii" w:cstheme="minorBidi"/>
          <w:sz w:val="22"/>
          <w:szCs w:val="22"/>
        </w:rPr>
      </w:pPr>
      <w:del w:author="Anjum, Aisha" w:date="2025-01-17T17:29:00Z" w:id="754364596">
        <w:r w:rsidRPr="47D73770" w:rsidDel="00F5084D">
          <w:rPr>
            <w:rFonts w:ascii="Calibri" w:hAnsi="Calibri" w:cs="Arial" w:asciiTheme="minorAscii" w:hAnsiTheme="minorAscii" w:cstheme="minorBidi"/>
            <w:sz w:val="22"/>
            <w:szCs w:val="22"/>
          </w:rPr>
          <w:delText xml:space="preserve">This study is not very different from standard healthcare. </w:delText>
        </w:r>
      </w:del>
      <w:r w:rsidRPr="47D73770" w:rsidR="00F5084D">
        <w:rPr>
          <w:rFonts w:ascii="Calibri" w:hAnsi="Calibri" w:cs="Arial" w:asciiTheme="minorAscii" w:hAnsiTheme="minorAscii" w:cstheme="minorBidi"/>
          <w:sz w:val="22"/>
          <w:szCs w:val="22"/>
        </w:rPr>
        <w:t>Your doctor will always first decide if the study is best for your child and will always provide the healthcare your child requires</w:t>
      </w:r>
      <w:r w:rsidRPr="47D73770" w:rsidR="00F5084D">
        <w:rPr>
          <w:rFonts w:ascii="Calibri" w:hAnsi="Calibri" w:cs="Arial" w:asciiTheme="minorAscii" w:hAnsiTheme="minorAscii" w:cstheme="minorBidi"/>
          <w:sz w:val="22"/>
          <w:szCs w:val="22"/>
        </w:rPr>
        <w:t xml:space="preserve">.  </w:t>
      </w:r>
    </w:p>
    <w:p w:rsidRPr="00681F2C" w:rsidR="00F5084D" w:rsidP="00F5084D" w:rsidRDefault="00F5084D" w14:paraId="52A37BF5" w14:textId="77777777">
      <w:pPr>
        <w:rPr>
          <w:rFonts w:asciiTheme="minorHAnsi" w:hAnsiTheme="minorHAnsi" w:cstheme="minorBidi"/>
          <w:sz w:val="22"/>
          <w:szCs w:val="22"/>
        </w:rPr>
      </w:pPr>
    </w:p>
    <w:p w:rsidRPr="00681F2C" w:rsidR="00F5084D" w:rsidP="6F9788A1" w:rsidRDefault="00F5084D" w14:paraId="64D74862" w14:textId="11E61C2C">
      <w:pPr>
        <w:rPr>
          <w:rFonts w:asciiTheme="minorHAnsi" w:hAnsiTheme="minorHAnsi" w:cstheme="minorBidi"/>
          <w:sz w:val="22"/>
          <w:szCs w:val="22"/>
        </w:rPr>
      </w:pPr>
      <w:r w:rsidRPr="6F9788A1">
        <w:rPr>
          <w:rFonts w:asciiTheme="minorHAnsi" w:hAnsiTheme="minorHAnsi" w:cstheme="minorBidi"/>
          <w:sz w:val="22"/>
          <w:szCs w:val="22"/>
        </w:rPr>
        <w:t xml:space="preserve">It is important to start treatment of these conditions as quickly as possible. This is why some treatments may already have started before you were given this consent form. If you (or your child) were not able to give your consent/assent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w:t>
      </w:r>
      <w:r w:rsidRPr="6F9788A1">
        <w:rPr>
          <w:rFonts w:asciiTheme="minorHAnsi" w:hAnsiTheme="minorHAnsi" w:cstheme="minorBidi"/>
          <w:sz w:val="22"/>
          <w:szCs w:val="22"/>
        </w:rPr>
        <w:t xml:space="preserve">doctor or independent senior nurse can be asked to provide consent on your behalf.  An independent doctor/senior nurse is not involved in the study. We always check if you are happy </w:t>
      </w:r>
      <w:r w:rsidRPr="6F9788A1" w:rsidR="6BAB54D1">
        <w:rPr>
          <w:rFonts w:asciiTheme="minorHAnsi" w:hAnsiTheme="minorHAnsi" w:cstheme="minorBidi"/>
          <w:sz w:val="22"/>
          <w:szCs w:val="22"/>
        </w:rPr>
        <w:t xml:space="preserve">for your child </w:t>
      </w:r>
      <w:r w:rsidRPr="6F9788A1">
        <w:rPr>
          <w:rFonts w:asciiTheme="minorHAnsi" w:hAnsiTheme="minorHAnsi" w:cstheme="minorBidi"/>
          <w:sz w:val="22"/>
          <w:szCs w:val="22"/>
        </w:rPr>
        <w:t xml:space="preserve">to continue in the study once you </w:t>
      </w:r>
      <w:proofErr w:type="gramStart"/>
      <w:r w:rsidRPr="6F9788A1">
        <w:rPr>
          <w:rFonts w:asciiTheme="minorHAnsi" w:hAnsiTheme="minorHAnsi" w:cstheme="minorBidi"/>
          <w:sz w:val="22"/>
          <w:szCs w:val="22"/>
        </w:rPr>
        <w:t>are able to</w:t>
      </w:r>
      <w:proofErr w:type="gramEnd"/>
      <w:r w:rsidRPr="6F9788A1">
        <w:rPr>
          <w:rFonts w:asciiTheme="minorHAnsi" w:hAnsiTheme="minorHAnsi" w:cstheme="minorBidi"/>
          <w:sz w:val="22"/>
          <w:szCs w:val="22"/>
        </w:rPr>
        <w:t xml:space="preserve"> give your own consent.</w:t>
      </w:r>
    </w:p>
    <w:p w:rsidRPr="00681F2C" w:rsidR="00F5084D" w:rsidP="00F5084D" w:rsidRDefault="00F5084D" w14:paraId="3200C466" w14:textId="77777777">
      <w:pPr>
        <w:rPr>
          <w:rFonts w:asciiTheme="minorHAnsi" w:hAnsiTheme="minorHAnsi" w:cstheme="minorBidi"/>
          <w:sz w:val="22"/>
          <w:szCs w:val="22"/>
        </w:rPr>
      </w:pPr>
    </w:p>
    <w:p w:rsidRPr="00681F2C" w:rsidR="00F5084D" w:rsidP="00F5084D" w:rsidRDefault="00F5084D" w14:paraId="627B4D00"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F5084D" w:rsidP="00F5084D" w:rsidRDefault="00F5084D" w14:paraId="2F45F1F0" w14:textId="77777777">
      <w:pPr>
        <w:rPr>
          <w:rFonts w:asciiTheme="minorHAnsi" w:hAnsiTheme="minorHAnsi" w:cstheme="minorBidi"/>
          <w:sz w:val="22"/>
          <w:szCs w:val="22"/>
        </w:rPr>
      </w:pPr>
    </w:p>
    <w:p w:rsidRPr="00681F2C" w:rsidR="00F5084D" w:rsidP="6F9788A1" w:rsidRDefault="00F5084D" w14:paraId="295F3E1C" w14:textId="122A1F0D">
      <w:pPr>
        <w:rPr>
          <w:rFonts w:asciiTheme="minorHAnsi" w:hAnsiTheme="minorHAnsi" w:cstheme="minorBidi"/>
          <w:sz w:val="22"/>
          <w:szCs w:val="22"/>
        </w:rPr>
      </w:pPr>
      <w:r w:rsidRPr="6F9788A1">
        <w:rPr>
          <w:rFonts w:asciiTheme="minorHAnsi" w:hAnsiTheme="minorHAnsi" w:cstheme="minorBidi"/>
          <w:sz w:val="22"/>
          <w:szCs w:val="22"/>
        </w:rPr>
        <w:t xml:space="preserve">Participation is entirely voluntary. If you agree for your child to participate, we will ask you to sign a consent form. We will enter some details about your child and answer some medical questions on a computer. Your 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F9788A1" w:rsidR="3998318B">
        <w:rPr>
          <w:rFonts w:asciiTheme="minorHAnsi" w:hAnsiTheme="minorHAnsi" w:cstheme="minorBidi"/>
          <w:sz w:val="22"/>
          <w:szCs w:val="22"/>
        </w:rPr>
        <w:t>their</w:t>
      </w:r>
      <w:r w:rsidRPr="6F9788A1">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F5084D" w:rsidP="00F5084D" w:rsidRDefault="00F5084D" w14:paraId="45DE7B4F" w14:textId="77777777">
      <w:pPr>
        <w:rPr>
          <w:rFonts w:asciiTheme="minorHAnsi" w:hAnsiTheme="minorHAnsi" w:cstheme="minorBidi"/>
          <w:sz w:val="22"/>
          <w:szCs w:val="22"/>
        </w:rPr>
      </w:pPr>
    </w:p>
    <w:p w:rsidRPr="00681F2C" w:rsidR="00F5084D" w:rsidP="6F9788A1" w:rsidRDefault="00F5084D" w14:paraId="032D55F4" w14:textId="6EB1FCAE">
      <w:pPr>
        <w:rPr>
          <w:rFonts w:asciiTheme="minorHAnsi" w:hAnsiTheme="minorHAnsi" w:cstheme="minorBidi"/>
          <w:sz w:val="22"/>
          <w:szCs w:val="22"/>
        </w:rPr>
      </w:pPr>
      <w:r w:rsidRPr="6F9788A1">
        <w:rPr>
          <w:rFonts w:asciiTheme="minorHAnsi" w:hAnsiTheme="minorHAnsi" w:cstheme="minorBidi"/>
          <w:sz w:val="22"/>
          <w:szCs w:val="22"/>
        </w:rPr>
        <w:t>Once your child has been randomised, depending on the treatment, a nose swab will be taken. Nose swabs will also be collected 3 and 7 days later. The doctor, nurse or researcher will explain the study to you</w:t>
      </w:r>
      <w:r w:rsidRPr="6F9788A1" w:rsidR="1612F440">
        <w:rPr>
          <w:rFonts w:asciiTheme="minorHAnsi" w:hAnsiTheme="minorHAnsi" w:cstheme="minorBidi"/>
          <w:sz w:val="22"/>
          <w:szCs w:val="22"/>
        </w:rPr>
        <w:t>/your child</w:t>
      </w:r>
      <w:r w:rsidRPr="6F9788A1">
        <w:rPr>
          <w:rFonts w:asciiTheme="minorHAnsi" w:hAnsiTheme="minorHAnsi" w:cstheme="minorBidi"/>
          <w:sz w:val="22"/>
          <w:szCs w:val="22"/>
        </w:rPr>
        <w:t>, but no one can choose which treatment your child will get. Even if your child is participating in the study, the study treatment will be adjusted or stopped if your doctor thinks it should be.</w:t>
      </w:r>
    </w:p>
    <w:p w:rsidRPr="00681F2C" w:rsidR="00F5084D" w:rsidP="00F5084D" w:rsidRDefault="00F5084D" w14:paraId="7D47135B" w14:textId="77777777">
      <w:pPr>
        <w:rPr>
          <w:rFonts w:asciiTheme="minorHAnsi" w:hAnsiTheme="minorHAnsi" w:cstheme="minorBidi"/>
          <w:sz w:val="22"/>
          <w:szCs w:val="22"/>
        </w:rPr>
      </w:pPr>
    </w:p>
    <w:p w:rsidRPr="006A0228" w:rsidR="002467AE" w:rsidP="002467AE" w:rsidRDefault="00F5084D" w14:paraId="3D6FF7F4" w14:textId="1C3ADC23">
      <w:pPr>
        <w:rPr>
          <w:rFonts w:asciiTheme="minorHAnsi" w:hAnsiTheme="minorHAnsi" w:cstheme="minorHAnsi"/>
          <w:sz w:val="22"/>
          <w:szCs w:val="22"/>
        </w:rPr>
      </w:pPr>
      <w:r w:rsidRPr="6F9788A1">
        <w:rPr>
          <w:rFonts w:asciiTheme="minorHAnsi" w:hAnsiTheme="minorHAnsi" w:cstheme="minorBidi"/>
          <w:sz w:val="22"/>
          <w:szCs w:val="22"/>
        </w:rPr>
        <w:t>During the study, further information about your child’s health will be entered onto a computer. Once your child is discharged from hospital, no further hospital visits are required. We will contact you (or your child) 6 months later to complete a questionnaire about your child’s wellbeing, by telephone. To learn whether the treatments worked, we will collect information from your child’s 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child’s 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r w:rsidR="009011BC">
        <w:rPr>
          <w:rFonts w:asciiTheme="minorHAnsi" w:hAnsiTheme="minorHAnsi" w:cstheme="minorBidi"/>
          <w:sz w:val="22"/>
          <w:szCs w:val="22"/>
        </w:rPr>
        <w:br/>
      </w:r>
    </w:p>
    <w:p w:rsidR="002467AE" w:rsidP="002467AE" w:rsidRDefault="002467AE" w14:paraId="0B881B98" w14:textId="77777777">
      <w:pPr>
        <w:rPr>
          <w:rFonts w:asciiTheme="minorHAnsi" w:hAnsiTheme="minorHAnsi" w:cstheme="minorHAnsi"/>
          <w:b/>
          <w:bCs/>
          <w:sz w:val="22"/>
          <w:szCs w:val="22"/>
          <w:u w:val="single"/>
        </w:rPr>
      </w:pPr>
      <w:bookmarkStart w:name="_Hlk117689387" w:id="15"/>
      <w:bookmarkEnd w:id="4"/>
      <w:r w:rsidRPr="006A0228">
        <w:rPr>
          <w:rFonts w:asciiTheme="minorHAnsi" w:hAnsiTheme="minorHAnsi" w:cstheme="minorHAnsi"/>
          <w:b/>
          <w:bCs/>
          <w:sz w:val="22"/>
          <w:szCs w:val="22"/>
          <w:u w:val="single"/>
        </w:rPr>
        <w:t>Are there any benefits in taking part?</w:t>
      </w:r>
    </w:p>
    <w:p w:rsidR="0035263E" w:rsidP="002467AE" w:rsidRDefault="0035263E" w14:paraId="2A435D0E" w14:textId="77777777">
      <w:pPr>
        <w:rPr>
          <w:rFonts w:asciiTheme="minorHAnsi" w:hAnsiTheme="minorHAnsi" w:cstheme="minorHAnsi"/>
          <w:b/>
          <w:bCs/>
          <w:sz w:val="22"/>
          <w:szCs w:val="22"/>
          <w:u w:val="single"/>
        </w:rPr>
      </w:pPr>
    </w:p>
    <w:p w:rsidR="00EF0F76" w:rsidP="00EF0F76" w:rsidRDefault="002467AE" w14:paraId="3B957D0B" w14:textId="191BFDAA">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EF0F76">
        <w:rPr>
          <w:rFonts w:asciiTheme="minorHAnsi" w:hAnsiTheme="minorHAnsi" w:cstheme="minorHAnsi"/>
          <w:sz w:val="22"/>
          <w:szCs w:val="22"/>
        </w:rPr>
        <w:t>.</w:t>
      </w:r>
      <w:r w:rsidRPr="006A0228" w:rsidR="00EF0F76">
        <w:rPr>
          <w:rFonts w:asciiTheme="minorHAnsi" w:hAnsiTheme="minorHAnsi" w:cstheme="minorHAnsi"/>
          <w:sz w:val="22"/>
          <w:szCs w:val="22"/>
        </w:rPr>
        <w:t xml:space="preserve"> </w:t>
      </w:r>
      <w:r w:rsidRPr="00D15814" w:rsidR="00EF0F76">
        <w:rPr>
          <w:rFonts w:asciiTheme="minorHAnsi" w:hAnsiTheme="minorHAnsi" w:cstheme="minorHAnsi"/>
          <w:sz w:val="22"/>
          <w:szCs w:val="22"/>
        </w:rPr>
        <w:t xml:space="preserve">The findings may help improve treatment for </w:t>
      </w:r>
      <w:r w:rsidRPr="0087286E" w:rsidR="00EF0F76">
        <w:rPr>
          <w:rFonts w:asciiTheme="minorHAnsi" w:hAnsiTheme="minorHAnsi" w:cstheme="minorHAnsi"/>
          <w:sz w:val="22"/>
          <w:szCs w:val="22"/>
        </w:rPr>
        <w:t xml:space="preserve">people with </w:t>
      </w:r>
      <w:r w:rsidRPr="0087286E" w:rsidR="009626FA">
        <w:rPr>
          <w:rFonts w:asciiTheme="minorHAnsi" w:hAnsiTheme="minorHAnsi" w:cstheme="minorHAnsi"/>
          <w:sz w:val="22"/>
          <w:szCs w:val="22"/>
        </w:rPr>
        <w:t xml:space="preserve">a respiratory tract infection such as </w:t>
      </w:r>
      <w:r w:rsidRPr="0087286E" w:rsidR="00EF0F76">
        <w:rPr>
          <w:rFonts w:asciiTheme="minorHAnsi" w:hAnsiTheme="minorHAnsi" w:cstheme="minorHAnsi"/>
          <w:sz w:val="22"/>
          <w:szCs w:val="22"/>
        </w:rPr>
        <w:t>pneumonia, flu</w:t>
      </w:r>
      <w:r w:rsidRPr="0087286E" w:rsidR="00F82B6A">
        <w:rPr>
          <w:rFonts w:asciiTheme="minorHAnsi" w:hAnsiTheme="minorHAnsi" w:cstheme="minorHAnsi"/>
          <w:sz w:val="22"/>
          <w:szCs w:val="22"/>
        </w:rPr>
        <w:t xml:space="preserve"> </w:t>
      </w:r>
      <w:r w:rsidRPr="0087286E" w:rsidR="00EF0F76">
        <w:rPr>
          <w:rFonts w:asciiTheme="minorHAnsi" w:hAnsiTheme="minorHAnsi" w:cstheme="minorHAnsi"/>
          <w:sz w:val="22"/>
          <w:szCs w:val="22"/>
        </w:rPr>
        <w:t>in the future.</w:t>
      </w:r>
      <w:r w:rsidRPr="00D15814" w:rsidR="00EF0F76">
        <w:rPr>
          <w:rFonts w:asciiTheme="minorHAnsi" w:hAnsiTheme="minorHAnsi" w:cstheme="minorHAnsi"/>
          <w:sz w:val="22"/>
          <w:szCs w:val="22"/>
        </w:rPr>
        <w:t xml:space="preserve"> </w:t>
      </w:r>
    </w:p>
    <w:p w:rsidR="00EF0F76" w:rsidP="00EF0F76" w:rsidRDefault="00EF0F76" w14:paraId="70EADF18" w14:textId="77777777">
      <w:pPr>
        <w:rPr>
          <w:rFonts w:asciiTheme="minorHAnsi" w:hAnsiTheme="minorHAnsi" w:cstheme="minorHAnsi"/>
          <w:sz w:val="22"/>
          <w:szCs w:val="22"/>
        </w:rPr>
      </w:pPr>
    </w:p>
    <w:p w:rsidR="002467AE" w:rsidP="00EF0F76" w:rsidRDefault="00EF0F76" w14:paraId="7F97426C" w14:textId="46D4E86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2467AE" w:rsidP="002467AE" w:rsidRDefault="002467AE" w14:paraId="68DC2FE1" w14:textId="77777777">
      <w:pPr>
        <w:rPr>
          <w:rFonts w:asciiTheme="minorHAnsi" w:hAnsiTheme="minorHAnsi" w:cstheme="minorHAnsi"/>
          <w:sz w:val="22"/>
          <w:szCs w:val="22"/>
        </w:rPr>
      </w:pPr>
    </w:p>
    <w:p w:rsidR="002467AE" w:rsidP="002467AE" w:rsidRDefault="002467AE" w14:paraId="6225B44F" w14:textId="77777777">
      <w:pPr>
        <w:rPr>
          <w:rFonts w:asciiTheme="minorHAnsi" w:hAnsiTheme="minorHAnsi" w:cstheme="minorHAnsi"/>
          <w:b/>
          <w:bCs/>
          <w:sz w:val="22"/>
          <w:szCs w:val="22"/>
          <w:u w:val="single"/>
        </w:rPr>
      </w:pPr>
      <w:bookmarkStart w:name="_Hlk117689437" w:id="16"/>
      <w:bookmarkEnd w:id="15"/>
      <w:r w:rsidRPr="006A0228">
        <w:rPr>
          <w:rFonts w:asciiTheme="minorHAnsi" w:hAnsiTheme="minorHAnsi" w:cstheme="minorHAnsi"/>
          <w:b/>
          <w:bCs/>
          <w:sz w:val="22"/>
          <w:szCs w:val="22"/>
          <w:u w:val="single"/>
        </w:rPr>
        <w:t>Are there any risks in taking part?</w:t>
      </w:r>
    </w:p>
    <w:p w:rsidRPr="006A0228" w:rsidR="0035263E" w:rsidP="002467AE" w:rsidRDefault="0035263E" w14:paraId="2CC15604" w14:textId="77777777">
      <w:pPr>
        <w:rPr>
          <w:rFonts w:asciiTheme="minorHAnsi" w:hAnsiTheme="minorHAnsi" w:cstheme="minorHAnsi"/>
          <w:b/>
          <w:bCs/>
          <w:sz w:val="22"/>
          <w:szCs w:val="22"/>
          <w:u w:val="single"/>
        </w:rPr>
      </w:pPr>
    </w:p>
    <w:p w:rsidRPr="00452329" w:rsidR="2B372DE6" w:rsidP="00694FE6" w:rsidRDefault="002467AE" w14:paraId="4E58910A" w14:textId="69894D53">
      <w:pPr>
        <w:rPr>
          <w:ins w:author="Anjum, Aisha" w:date="2025-01-20T12:58:26.114Z" w16du:dateUtc="2025-01-20T12:58:26.114Z" w:id="370159687"/>
        </w:rPr>
      </w:pPr>
      <w:r w:rsidRPr="5A9B225D" w:rsidR="002467AE">
        <w:rPr>
          <w:rFonts w:ascii="Calibri" w:hAnsi="Calibri" w:cs="Calibri" w:asciiTheme="minorAscii" w:hAnsiTheme="minorAscii" w:cstheme="minorAscii"/>
          <w:sz w:val="22"/>
          <w:szCs w:val="22"/>
        </w:rPr>
        <w:t xml:space="preserve">All medical treatments can </w:t>
      </w:r>
      <w:r w:rsidRPr="5A9B225D" w:rsidR="00E715BE">
        <w:rPr>
          <w:rFonts w:ascii="Calibri" w:hAnsi="Calibri" w:cs="Calibri" w:asciiTheme="minorAscii" w:hAnsiTheme="minorAscii" w:cstheme="minorAsci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r w:rsidRPr="5A9B225D" w:rsidR="00E715BE">
        <w:rPr>
          <w:rFonts w:ascii="Calibri" w:hAnsi="Calibri" w:cs="Calibri" w:asciiTheme="minorAscii" w:hAnsiTheme="minorAscii" w:cstheme="minorAscii"/>
          <w:sz w:val="22"/>
          <w:szCs w:val="22"/>
        </w:rPr>
        <w:t>receiving at all times</w:t>
      </w:r>
      <w:r w:rsidRPr="5A9B225D" w:rsidR="00E715BE">
        <w:rPr>
          <w:rFonts w:ascii="Calibri" w:hAnsi="Calibri" w:cs="Calibri" w:asciiTheme="minorAscii" w:hAnsiTheme="minorAscii" w:cstheme="minorAscii"/>
          <w:sz w:val="22"/>
          <w:szCs w:val="22"/>
        </w:rPr>
        <w:t xml:space="preserve"> and will be looking out for any side effects.</w:t>
      </w:r>
      <w:r w:rsidRPr="5A9B225D" w:rsidR="00E715BE">
        <w:rPr>
          <w:rFonts w:ascii="Calibri" w:hAnsi="Calibri" w:cs="Calibri" w:asciiTheme="minorAscii" w:hAnsiTheme="minorAscii" w:cstheme="minorAscii"/>
          <w:sz w:val="22"/>
          <w:szCs w:val="22"/>
        </w:rPr>
        <w:t xml:space="preserve"> </w:t>
      </w:r>
      <w:bookmarkEnd w:id="16"/>
    </w:p>
    <w:p w:rsidR="5A9B225D" w:rsidP="5A9B225D" w:rsidRDefault="5A9B225D" w14:paraId="438AC44D" w14:textId="7C067CBB">
      <w:pPr>
        <w:pStyle w:val="ListParagraph"/>
        <w:numPr>
          <w:ilvl w:val="0"/>
          <w:numId w:val="6"/>
        </w:numPr>
        <w:rPr>
          <w:del w:author="Anjum, Aisha" w:date="2025-01-20T14:13:01.547Z" w16du:dateUtc="2025-01-20T14:13:01.547Z" w:id="574779272"/>
          <w:rFonts w:ascii="Calibri" w:hAnsi="Calibri" w:cs="Calibri" w:asciiTheme="minorAscii" w:hAnsiTheme="minorAscii" w:cstheme="minorAscii"/>
          <w:sz w:val="22"/>
          <w:szCs w:val="22"/>
        </w:rPr>
        <w:pPrChange w:author="Anjum, Aisha" w:date="2025-01-20T14:13:01.595Z">
          <w:pPr/>
        </w:pPrChange>
      </w:pPr>
    </w:p>
    <w:p w:rsidR="002467AE" w:rsidP="002467AE" w:rsidRDefault="002467AE" w14:paraId="338CE473" w14:textId="77777777">
      <w:pPr>
        <w:rPr>
          <w:rFonts w:asciiTheme="minorHAnsi" w:hAnsiTheme="minorHAnsi" w:cstheme="minorHAnsi"/>
          <w:b/>
          <w:bCs/>
          <w:sz w:val="22"/>
          <w:szCs w:val="22"/>
          <w:u w:val="single"/>
        </w:rPr>
      </w:pPr>
      <w:bookmarkStart w:name="_Hlk117689593" w:id="17"/>
    </w:p>
    <w:p w:rsidR="002467AE" w:rsidP="002467AE" w:rsidRDefault="002467AE" w14:paraId="3F24DB01"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E715BE" w:rsidP="002467AE" w:rsidRDefault="00E715BE" w14:paraId="644682A4" w14:textId="77777777">
      <w:pPr>
        <w:rPr>
          <w:rFonts w:asciiTheme="minorHAnsi" w:hAnsiTheme="minorHAnsi" w:cstheme="minorHAnsi"/>
          <w:b/>
          <w:bCs/>
          <w:sz w:val="22"/>
          <w:szCs w:val="22"/>
          <w:u w:val="single"/>
        </w:rPr>
      </w:pPr>
    </w:p>
    <w:p w:rsidRPr="006A0228" w:rsidR="002467AE" w:rsidP="6F9788A1" w:rsidRDefault="00B95FC8" w14:paraId="03F29D4B" w14:textId="63AAC740">
      <w:pPr>
        <w:rPr>
          <w:rFonts w:asciiTheme="minorHAnsi" w:hAnsiTheme="minorHAnsi" w:cstheme="minorBidi"/>
          <w:sz w:val="22"/>
          <w:szCs w:val="22"/>
          <w:lang w:val="en-US"/>
        </w:rPr>
      </w:pPr>
      <w:r w:rsidRPr="1B379A87">
        <w:rPr>
          <w:rFonts w:asciiTheme="minorHAnsi" w:hAnsiTheme="minorHAnsi" w:cstheme="minorBidi"/>
          <w:sz w:val="22"/>
          <w:szCs w:val="22"/>
          <w:lang w:val="en-US"/>
        </w:rPr>
        <w:t>Whether you</w:t>
      </w:r>
      <w:r w:rsidRPr="1B379A87" w:rsidR="0DFFC4EA">
        <w:rPr>
          <w:rFonts w:asciiTheme="minorHAnsi" w:hAnsiTheme="minorHAnsi" w:cstheme="minorBidi"/>
          <w:sz w:val="22"/>
          <w:szCs w:val="22"/>
          <w:lang w:val="en-US"/>
        </w:rPr>
        <w:t>r child</w:t>
      </w:r>
      <w:r w:rsidRPr="1B379A87">
        <w:rPr>
          <w:rFonts w:asciiTheme="minorHAnsi" w:hAnsiTheme="minorHAnsi" w:cstheme="minorBidi"/>
          <w:sz w:val="22"/>
          <w:szCs w:val="22"/>
          <w:lang w:val="en-US"/>
        </w:rPr>
        <w:t xml:space="preserve"> take</w:t>
      </w:r>
      <w:r w:rsidRPr="1B379A87" w:rsidR="637703F5">
        <w:rPr>
          <w:rFonts w:asciiTheme="minorHAnsi" w:hAnsiTheme="minorHAnsi" w:cstheme="minorBidi"/>
          <w:sz w:val="22"/>
          <w:szCs w:val="22"/>
          <w:lang w:val="en-US"/>
        </w:rPr>
        <w:t>s</w:t>
      </w:r>
      <w:r w:rsidRPr="1B379A87">
        <w:rPr>
          <w:rFonts w:asciiTheme="minorHAnsi" w:hAnsiTheme="minorHAnsi" w:cstheme="minorBidi"/>
          <w:sz w:val="22"/>
          <w:szCs w:val="22"/>
          <w:lang w:val="en-US"/>
        </w:rPr>
        <w:t xml:space="preserve"> part in the study is up to you</w:t>
      </w:r>
      <w:r w:rsidRPr="1B379A87" w:rsidR="7A8C968E">
        <w:rPr>
          <w:rFonts w:asciiTheme="minorHAnsi" w:hAnsiTheme="minorHAnsi" w:cstheme="minorBidi"/>
          <w:sz w:val="22"/>
          <w:szCs w:val="22"/>
          <w:lang w:val="en-US"/>
        </w:rPr>
        <w:t>/your child</w:t>
      </w:r>
      <w:r w:rsidRPr="1B379A87">
        <w:rPr>
          <w:rFonts w:asciiTheme="minorHAnsi" w:hAnsiTheme="minorHAnsi" w:cstheme="minorBidi"/>
          <w:sz w:val="22"/>
          <w:szCs w:val="22"/>
          <w:lang w:val="en-US"/>
        </w:rPr>
        <w:t xml:space="preserve">. If you no longer wish for your child to be part of this study, this is not a </w:t>
      </w:r>
      <w:proofErr w:type="gramStart"/>
      <w:r w:rsidRPr="1B379A87">
        <w:rPr>
          <w:rFonts w:asciiTheme="minorHAnsi" w:hAnsiTheme="minorHAnsi" w:cstheme="minorBidi"/>
          <w:sz w:val="22"/>
          <w:szCs w:val="22"/>
          <w:lang w:val="en-US"/>
        </w:rPr>
        <w:t>problem</w:t>
      </w:r>
      <w:proofErr w:type="gramEnd"/>
      <w:r w:rsidRPr="1B379A87">
        <w:rPr>
          <w:rFonts w:asciiTheme="minorHAnsi" w:hAnsiTheme="minorHAnsi" w:cstheme="minorBidi"/>
          <w:sz w:val="22"/>
          <w:szCs w:val="22"/>
          <w:lang w:val="en-US"/>
        </w:rPr>
        <w:t xml:space="preserve"> and </w:t>
      </w:r>
      <w:r w:rsidRPr="1B379A87" w:rsidR="4F9AFE87">
        <w:rPr>
          <w:rFonts w:asciiTheme="minorHAnsi" w:hAnsiTheme="minorHAnsi" w:cstheme="minorBidi"/>
          <w:sz w:val="22"/>
          <w:szCs w:val="22"/>
          <w:lang w:val="en-US"/>
        </w:rPr>
        <w:t>they</w:t>
      </w:r>
      <w:r w:rsidRPr="1B379A8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1B379A87">
        <w:rPr>
          <w:rFonts w:asciiTheme="minorHAnsi" w:hAnsiTheme="minorHAnsi" w:cstheme="minorBidi"/>
          <w:sz w:val="22"/>
          <w:szCs w:val="22"/>
          <w:lang w:val="en-US"/>
        </w:rPr>
        <w:t>Pseudonymised</w:t>
      </w:r>
      <w:proofErr w:type="spellEnd"/>
      <w:r w:rsidRPr="1B379A87">
        <w:rPr>
          <w:rFonts w:asciiTheme="minorHAnsi" w:hAnsiTheme="minorHAnsi" w:cstheme="minorBidi"/>
          <w:sz w:val="22"/>
          <w:szCs w:val="22"/>
          <w:lang w:val="en-US"/>
        </w:rPr>
        <w:t xml:space="preserve"> (coded) data about your child and </w:t>
      </w:r>
      <w:r w:rsidRPr="1B379A87">
        <w:rPr>
          <w:rFonts w:asciiTheme="minorHAnsi" w:hAnsiTheme="minorHAnsi" w:cstheme="minorBidi"/>
          <w:sz w:val="22"/>
          <w:szCs w:val="22"/>
          <w:lang w:val="en-US"/>
        </w:rPr>
        <w:t>samples that were already collected up to your withdrawal</w:t>
      </w:r>
      <w:r w:rsidRPr="1B379A87" w:rsidR="5A59395D">
        <w:rPr>
          <w:rFonts w:asciiTheme="minorHAnsi" w:hAnsiTheme="minorHAnsi" w:cstheme="minorBidi"/>
          <w:sz w:val="22"/>
          <w:szCs w:val="22"/>
          <w:lang w:val="en-US"/>
        </w:rPr>
        <w:t xml:space="preserve"> of consent</w:t>
      </w:r>
      <w:r w:rsidRPr="1B379A87">
        <w:rPr>
          <w:rFonts w:asciiTheme="minorHAnsi" w:hAnsiTheme="minorHAnsi" w:cstheme="minorBidi"/>
          <w:sz w:val="22"/>
          <w:szCs w:val="22"/>
          <w:lang w:val="en-US"/>
        </w:rPr>
        <w:t xml:space="preserve"> will still be </w:t>
      </w:r>
      <w:proofErr w:type="spellStart"/>
      <w:r w:rsidRPr="1B379A87">
        <w:rPr>
          <w:rFonts w:asciiTheme="minorHAnsi" w:hAnsiTheme="minorHAnsi" w:cstheme="minorBidi"/>
          <w:sz w:val="22"/>
          <w:szCs w:val="22"/>
          <w:lang w:val="en-US"/>
        </w:rPr>
        <w:t>analysed</w:t>
      </w:r>
      <w:proofErr w:type="spellEnd"/>
      <w:r w:rsidRPr="1B379A87">
        <w:rPr>
          <w:rFonts w:asciiTheme="minorHAnsi" w:hAnsiTheme="minorHAnsi" w:cstheme="minorBidi"/>
          <w:sz w:val="22"/>
          <w:szCs w:val="22"/>
          <w:lang w:val="en-US"/>
        </w:rPr>
        <w:t xml:space="preserve"> by the study team unless you tell us that you do not want the data or samples already collected, to be used.</w:t>
      </w:r>
    </w:p>
    <w:bookmarkEnd w:id="17"/>
    <w:p w:rsidRPr="006A0228" w:rsidR="002467AE" w:rsidP="002467AE" w:rsidRDefault="002467AE" w14:paraId="0D88F741" w14:textId="77777777">
      <w:pPr>
        <w:rPr>
          <w:rFonts w:asciiTheme="minorHAnsi" w:hAnsiTheme="minorHAnsi" w:cstheme="minorHAnsi"/>
          <w:b/>
          <w:bCs/>
          <w:sz w:val="22"/>
          <w:szCs w:val="22"/>
          <w:u w:val="single"/>
        </w:rPr>
      </w:pPr>
    </w:p>
    <w:p w:rsidR="002467AE" w:rsidP="002467AE" w:rsidRDefault="002467AE" w14:paraId="5A822425" w14:textId="77777777">
      <w:pPr>
        <w:rPr>
          <w:rFonts w:asciiTheme="minorHAnsi" w:hAnsiTheme="minorHAnsi" w:cstheme="minorHAnsi"/>
          <w:b/>
          <w:bCs/>
          <w:sz w:val="22"/>
          <w:szCs w:val="22"/>
          <w:u w:val="single"/>
        </w:rPr>
      </w:pPr>
      <w:bookmarkStart w:name="_Hlk117689793" w:id="18"/>
      <w:r w:rsidRPr="006A0228">
        <w:rPr>
          <w:rFonts w:asciiTheme="minorHAnsi" w:hAnsiTheme="minorHAnsi" w:cstheme="minorHAnsi"/>
          <w:b/>
          <w:bCs/>
          <w:sz w:val="22"/>
          <w:szCs w:val="22"/>
          <w:u w:val="single"/>
        </w:rPr>
        <w:t>What if I have a problem or a question?</w:t>
      </w:r>
    </w:p>
    <w:p w:rsidR="00E715BE" w:rsidP="002467AE" w:rsidRDefault="00E715BE" w14:paraId="49159AF5" w14:textId="77777777">
      <w:pPr>
        <w:rPr>
          <w:rFonts w:asciiTheme="minorHAnsi" w:hAnsiTheme="minorHAnsi" w:cstheme="minorHAnsi"/>
          <w:b/>
          <w:bCs/>
          <w:sz w:val="22"/>
          <w:szCs w:val="22"/>
          <w:u w:val="single"/>
        </w:rPr>
      </w:pPr>
    </w:p>
    <w:p w:rsidRPr="000F39D8" w:rsidR="00397502" w:rsidP="00397502" w:rsidRDefault="002467AE" w14:paraId="3302108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397502">
        <w:rPr>
          <w:rFonts w:asciiTheme="minorHAnsi" w:hAnsiTheme="minorHAnsi" w:eastAsiaTheme="minorHAnsi" w:cstheme="minorBidi"/>
          <w:sz w:val="22"/>
          <w:szCs w:val="22"/>
          <w:lang w:eastAsia="en-US"/>
        </w:rPr>
        <w:t>Their details are below:</w:t>
      </w:r>
    </w:p>
    <w:p w:rsidRPr="000F39D8" w:rsidR="00397502" w:rsidP="00397502" w:rsidRDefault="00397502" w14:paraId="71418FF1"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397502" w:rsidTr="00600D77" w14:paraId="671A62E0"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B3BFC85"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475370C7"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397502" w:rsidTr="00600D77" w14:paraId="2285CA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7A500A61"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397502" w:rsidP="00600D77" w:rsidRDefault="00397502" w14:paraId="6BAB37BA" w14:textId="77777777">
            <w:pPr>
              <w:spacing w:after="160" w:line="259" w:lineRule="auto"/>
              <w:jc w:val="both"/>
              <w:textAlignment w:val="baseline"/>
              <w:rPr>
                <w:rFonts w:eastAsia="Times New Roman"/>
                <w:sz w:val="22"/>
                <w:szCs w:val="22"/>
                <w:highlight w:val="yellow"/>
                <w:lang w:eastAsia="en-GB"/>
              </w:rPr>
            </w:pPr>
          </w:p>
        </w:tc>
      </w:tr>
    </w:tbl>
    <w:p w:rsidR="00397502" w:rsidP="002467AE" w:rsidRDefault="00397502" w14:paraId="084C9482" w14:textId="77777777">
      <w:pPr>
        <w:autoSpaceDE w:val="0"/>
        <w:autoSpaceDN w:val="0"/>
        <w:adjustRightInd w:val="0"/>
        <w:spacing w:after="40"/>
        <w:rPr>
          <w:rFonts w:asciiTheme="minorHAnsi" w:hAnsiTheme="minorHAnsi" w:cstheme="minorHAnsi"/>
          <w:sz w:val="22"/>
          <w:szCs w:val="22"/>
        </w:rPr>
      </w:pPr>
    </w:p>
    <w:p w:rsidR="005951B3" w:rsidP="005951B3" w:rsidRDefault="002467AE" w14:paraId="1AA2FC63" w14:textId="5B76B136">
      <w:pPr>
        <w:autoSpaceDE w:val="0"/>
        <w:autoSpaceDN w:val="0"/>
        <w:adjustRightInd w:val="0"/>
        <w:spacing w:after="40"/>
        <w:rPr>
          <w:rFonts w:asciiTheme="minorHAnsi" w:hAnsiTheme="minorHAnsi" w:cstheme="minorHAnsi"/>
          <w:color w:val="343D47"/>
          <w:sz w:val="22"/>
          <w:szCs w:val="22"/>
          <w:shd w:val="clear" w:color="auto" w:fill="FFFFFF"/>
        </w:rPr>
      </w:pPr>
      <w:r w:rsidRPr="006A0228">
        <w:rPr>
          <w:rFonts w:asciiTheme="minorHAnsi" w:hAnsiTheme="minorHAnsi" w:cstheme="minorHAnsi"/>
          <w:sz w:val="22"/>
          <w:szCs w:val="22"/>
        </w:rPr>
        <w:t>Further information about the study can be found on our study website:</w:t>
      </w:r>
      <w:r w:rsidR="005951B3">
        <w:t xml:space="preserve"> </w:t>
      </w:r>
      <w:r w:rsidRPr="0076344D" w:rsidR="005951B3">
        <w:rPr>
          <w:rStyle w:val="Hyperlink"/>
          <w:rFonts w:asciiTheme="minorHAnsi" w:hAnsiTheme="minorHAnsi" w:cstheme="minorHAnsi"/>
          <w:sz w:val="22"/>
          <w:szCs w:val="22"/>
        </w:rPr>
        <w:t>https://remapcap.co.uk/patients</w:t>
      </w:r>
      <w:r w:rsidR="005951B3">
        <w:rPr>
          <w:rStyle w:val="Hyperlink"/>
          <w:rFonts w:asciiTheme="minorHAnsi" w:hAnsiTheme="minorHAnsi" w:cstheme="minorHAnsi"/>
          <w:sz w:val="22"/>
          <w:szCs w:val="22"/>
        </w:rPr>
        <w:t>,</w:t>
      </w:r>
      <w:r w:rsidRPr="006A0228">
        <w:rPr>
          <w:rFonts w:eastAsia="Times New Roman" w:asciiTheme="minorHAnsi" w:hAnsiTheme="minorHAnsi" w:cstheme="minorHAnsi"/>
          <w:sz w:val="22"/>
          <w:szCs w:val="22"/>
          <w:lang w:val="en-US"/>
        </w:rPr>
        <w:t xml:space="preserve"> </w:t>
      </w:r>
      <w:r w:rsidRPr="006A0228">
        <w:rPr>
          <w:rFonts w:asciiTheme="minorHAnsi" w:hAnsiTheme="minorHAnsi" w:cstheme="minorHAnsi"/>
          <w:sz w:val="22"/>
          <w:szCs w:val="22"/>
        </w:rPr>
        <w:t>via email</w:t>
      </w:r>
      <w:r w:rsidR="005951B3">
        <w:rPr>
          <w:rFonts w:asciiTheme="minorHAnsi" w:hAnsiTheme="minorHAnsi" w:cstheme="minorHAnsi"/>
          <w:sz w:val="22"/>
          <w:szCs w:val="22"/>
        </w:rPr>
        <w:t>:</w:t>
      </w:r>
      <w:r w:rsidRPr="006A0228">
        <w:rPr>
          <w:rFonts w:asciiTheme="minorHAnsi" w:hAnsiTheme="minorHAnsi" w:cstheme="minorHAnsi"/>
          <w:sz w:val="22"/>
          <w:szCs w:val="22"/>
        </w:rPr>
        <w:t xml:space="preserve"> </w:t>
      </w:r>
      <w:hyperlink w:history="1" r:id="rId11">
        <w:r w:rsidRPr="006A0228">
          <w:rPr>
            <w:rStyle w:val="Hyperlink"/>
            <w:rFonts w:asciiTheme="minorHAnsi" w:hAnsiTheme="minorHAnsi" w:cstheme="minorHAnsi"/>
            <w:sz w:val="22"/>
            <w:szCs w:val="22"/>
            <w:shd w:val="clear" w:color="auto" w:fill="FFFFFF"/>
          </w:rPr>
          <w:t>ukremap-cap@icnarc.org</w:t>
        </w:r>
      </w:hyperlink>
      <w:r w:rsidR="005951B3">
        <w:rPr>
          <w:rStyle w:val="Hyperlink"/>
          <w:rFonts w:asciiTheme="minorHAnsi" w:hAnsiTheme="minorHAnsi" w:cstheme="minorHAnsi"/>
          <w:sz w:val="22"/>
          <w:szCs w:val="22"/>
          <w:shd w:val="clear" w:color="auto" w:fill="FFFFFF"/>
        </w:rPr>
        <w:t>,</w:t>
      </w:r>
      <w:r w:rsidRPr="006A0228">
        <w:rPr>
          <w:rFonts w:asciiTheme="minorHAnsi" w:hAnsiTheme="minorHAnsi" w:cstheme="minorHAnsi"/>
          <w:color w:val="343D47"/>
          <w:sz w:val="22"/>
          <w:szCs w:val="22"/>
          <w:shd w:val="clear" w:color="auto" w:fill="FFFFFF"/>
        </w:rPr>
        <w:t xml:space="preserve"> or telephone: </w:t>
      </w:r>
      <w:r w:rsidRPr="003A65D0" w:rsidR="003A65D0">
        <w:rPr>
          <w:rFonts w:asciiTheme="minorHAnsi" w:hAnsiTheme="minorHAnsi" w:cstheme="minorHAnsi"/>
          <w:sz w:val="22"/>
          <w:szCs w:val="22"/>
        </w:rPr>
        <w:t>0207</w:t>
      </w:r>
      <w:r w:rsidR="009D45C5">
        <w:rPr>
          <w:rFonts w:asciiTheme="minorHAnsi" w:hAnsiTheme="minorHAnsi" w:cstheme="minorHAnsi"/>
          <w:sz w:val="22"/>
          <w:szCs w:val="22"/>
        </w:rPr>
        <w:t xml:space="preserve"> </w:t>
      </w:r>
      <w:r w:rsidRPr="003A65D0" w:rsidR="003A65D0">
        <w:rPr>
          <w:rFonts w:asciiTheme="minorHAnsi" w:hAnsiTheme="minorHAnsi" w:cstheme="minorHAnsi"/>
          <w:sz w:val="22"/>
          <w:szCs w:val="22"/>
        </w:rPr>
        <w:t>594 5906</w:t>
      </w:r>
      <w:r w:rsidRPr="006A0228">
        <w:rPr>
          <w:rFonts w:asciiTheme="minorHAnsi" w:hAnsiTheme="minorHAnsi" w:cstheme="minorHAnsi"/>
          <w:color w:val="343D47"/>
          <w:sz w:val="22"/>
          <w:szCs w:val="22"/>
          <w:shd w:val="clear" w:color="auto" w:fill="FFFFFF"/>
        </w:rPr>
        <w:t xml:space="preserve">. </w:t>
      </w:r>
    </w:p>
    <w:p w:rsidR="005951B3" w:rsidP="005951B3" w:rsidRDefault="005951B3" w14:paraId="224FB4D2" w14:textId="77777777">
      <w:pPr>
        <w:autoSpaceDE w:val="0"/>
        <w:autoSpaceDN w:val="0"/>
        <w:adjustRightInd w:val="0"/>
        <w:spacing w:after="40"/>
        <w:rPr>
          <w:rFonts w:asciiTheme="minorHAnsi" w:hAnsiTheme="minorHAnsi" w:cstheme="minorHAnsi"/>
          <w:color w:val="343D47"/>
          <w:sz w:val="22"/>
          <w:szCs w:val="22"/>
          <w:shd w:val="clear" w:color="auto" w:fill="FFFFFF"/>
        </w:rPr>
      </w:pPr>
    </w:p>
    <w:p w:rsidRPr="006A0228" w:rsidR="002467AE" w:rsidP="00694FE6" w:rsidRDefault="002467AE" w14:paraId="2F974D86" w14:textId="73793EC1">
      <w:pPr>
        <w:autoSpaceDE w:val="0"/>
        <w:autoSpaceDN w:val="0"/>
        <w:adjustRightInd w:val="0"/>
        <w:spacing w:after="4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951B3">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9D45C5">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w:t>
      </w:r>
    </w:p>
    <w:bookmarkEnd w:id="18"/>
    <w:p w:rsidRPr="006A0228" w:rsidR="002467AE" w:rsidP="002467AE" w:rsidRDefault="002467AE" w14:paraId="5A85DA8E" w14:textId="77777777">
      <w:pPr>
        <w:rPr>
          <w:rFonts w:asciiTheme="minorHAnsi" w:hAnsiTheme="minorHAnsi" w:cstheme="minorHAnsi"/>
          <w:color w:val="343D47"/>
          <w:sz w:val="22"/>
          <w:szCs w:val="22"/>
          <w:shd w:val="clear" w:color="auto" w:fill="FFFFFF"/>
        </w:rPr>
      </w:pPr>
    </w:p>
    <w:p w:rsidR="002467AE" w:rsidP="002467AE" w:rsidRDefault="002467AE" w14:paraId="5C1E615C" w14:textId="3EB92BBB">
      <w:pPr>
        <w:rPr>
          <w:rFonts w:eastAsia="Arial" w:asciiTheme="minorHAnsi" w:hAnsiTheme="minorHAnsi" w:cstheme="minorHAnsi"/>
          <w:b/>
          <w:bCs/>
          <w:i/>
          <w:iCs/>
          <w:sz w:val="22"/>
          <w:szCs w:val="22"/>
        </w:rPr>
      </w:pPr>
      <w:bookmarkStart w:name="_Hlk117689898" w:id="19"/>
      <w:r w:rsidRPr="006A0228">
        <w:rPr>
          <w:rFonts w:eastAsia="Arial" w:asciiTheme="minorHAnsi" w:hAnsiTheme="minorHAnsi" w:cstheme="minorHAnsi"/>
          <w:b/>
          <w:bCs/>
          <w:i/>
          <w:iCs/>
          <w:sz w:val="22"/>
          <w:szCs w:val="22"/>
        </w:rPr>
        <w:t>England/Wales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1489F638" w14:textId="77777777">
      <w:pPr>
        <w:rPr>
          <w:rFonts w:eastAsia="Arial" w:asciiTheme="minorHAnsi" w:hAnsiTheme="minorHAnsi" w:cstheme="minorHAnsi"/>
          <w:b/>
          <w:bCs/>
          <w:i/>
          <w:iCs/>
          <w:sz w:val="22"/>
          <w:szCs w:val="22"/>
        </w:rPr>
      </w:pPr>
    </w:p>
    <w:p w:rsidR="002467AE" w:rsidP="002467AE" w:rsidRDefault="002467AE" w14:paraId="0BB7761F"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2467AE" w:rsidP="002467AE" w:rsidRDefault="002467AE" w14:paraId="183B4A72"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6F465A9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5A3C052"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telephone number</w:t>
            </w:r>
            <w:r w:rsidRPr="00694FE6">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6615D983" w14:textId="77777777">
            <w:pPr>
              <w:jc w:val="both"/>
              <w:textAlignment w:val="baseline"/>
              <w:rPr>
                <w:rFonts w:eastAsia="Times New Roman" w:asciiTheme="minorHAnsi" w:hAnsiTheme="minorHAnsi" w:cstheme="minorHAnsi"/>
                <w:sz w:val="22"/>
                <w:szCs w:val="22"/>
                <w:highlight w:val="yellow"/>
                <w:lang w:eastAsia="en-GB"/>
              </w:rPr>
            </w:pPr>
            <w:r w:rsidRPr="00694FE6">
              <w:rPr>
                <w:rFonts w:eastAsia="Times New Roman" w:asciiTheme="minorHAnsi" w:hAnsiTheme="minorHAnsi" w:cstheme="minorHAnsi"/>
                <w:b/>
                <w:bCs/>
                <w:color w:val="000000"/>
                <w:sz w:val="22"/>
                <w:szCs w:val="22"/>
                <w:highlight w:val="yellow"/>
                <w:lang w:eastAsia="en-GB"/>
              </w:rPr>
              <w:t>Local PALS office address</w:t>
            </w:r>
            <w:r w:rsidRPr="00694FE6">
              <w:rPr>
                <w:rFonts w:eastAsia="Times New Roman" w:asciiTheme="minorHAnsi" w:hAnsiTheme="minorHAnsi" w:cstheme="minorHAnsi"/>
                <w:color w:val="000000"/>
                <w:sz w:val="22"/>
                <w:szCs w:val="22"/>
                <w:highlight w:val="yellow"/>
                <w:lang w:eastAsia="en-GB"/>
              </w:rPr>
              <w:t> </w:t>
            </w:r>
          </w:p>
        </w:tc>
      </w:tr>
      <w:tr w:rsidRPr="006A0228" w:rsidR="002467AE" w:rsidTr="000B34D6" w14:paraId="39DA585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790F4C0B"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5AE52A85"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2467AE" w:rsidP="000B34D6" w:rsidRDefault="002467AE" w14:paraId="249D1925" w14:textId="77777777">
            <w:pPr>
              <w:jc w:val="both"/>
              <w:textAlignment w:val="baseline"/>
              <w:rPr>
                <w:rFonts w:eastAsia="Times New Roman" w:asciiTheme="minorHAnsi" w:hAnsiTheme="minorHAnsi" w:cstheme="minorHAnsi"/>
                <w:sz w:val="22"/>
                <w:szCs w:val="22"/>
                <w:lang w:eastAsia="en-GB"/>
              </w:rPr>
            </w:pPr>
          </w:p>
        </w:tc>
      </w:tr>
    </w:tbl>
    <w:p w:rsidR="002467AE" w:rsidP="002467AE" w:rsidRDefault="002467AE" w14:paraId="087BC86B" w14:textId="77777777">
      <w:pPr>
        <w:rPr>
          <w:rFonts w:eastAsia="Arial" w:asciiTheme="minorHAnsi" w:hAnsiTheme="minorHAnsi" w:cstheme="minorHAnsi"/>
          <w:b/>
          <w:bCs/>
          <w:i/>
          <w:iCs/>
          <w:sz w:val="22"/>
          <w:szCs w:val="22"/>
        </w:rPr>
      </w:pPr>
    </w:p>
    <w:p w:rsidR="002467AE" w:rsidP="002467AE" w:rsidRDefault="002467AE" w14:paraId="0FC456F0" w14:textId="45E0F51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7A47F326" w14:textId="77777777">
      <w:pPr>
        <w:rPr>
          <w:rFonts w:eastAsia="Arial" w:asciiTheme="minorHAnsi" w:hAnsiTheme="minorHAnsi" w:cstheme="minorHAnsi"/>
          <w:b/>
          <w:bCs/>
          <w:i/>
          <w:iCs/>
          <w:sz w:val="22"/>
          <w:szCs w:val="22"/>
        </w:rPr>
      </w:pPr>
    </w:p>
    <w:p w:rsidR="002467AE" w:rsidP="002467AE" w:rsidRDefault="002467AE" w14:paraId="35480153"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2467AE" w:rsidP="002467AE" w:rsidRDefault="002467AE" w14:paraId="2667A532"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2467AE" w:rsidTr="000B34D6" w14:paraId="4CDC69C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7139330C"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94FE6" w:rsidR="002467AE" w:rsidP="000B34D6" w:rsidRDefault="002467AE" w14:paraId="3A6842EE" w14:textId="77777777">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address </w:t>
            </w:r>
          </w:p>
        </w:tc>
      </w:tr>
      <w:tr w:rsidRPr="006A0228" w:rsidR="002467AE" w:rsidTr="000B34D6" w14:paraId="2721E37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2467AE" w:rsidP="000B34D6" w:rsidRDefault="002467AE" w14:paraId="3ED28515"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2467AE" w:rsidP="000B34D6" w:rsidRDefault="002467AE" w14:paraId="2D483A4A"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2467AE" w:rsidP="000B34D6" w:rsidRDefault="002467AE" w14:paraId="46F1038C" w14:textId="77777777">
            <w:pPr>
              <w:rPr>
                <w:rFonts w:asciiTheme="minorHAnsi" w:hAnsiTheme="minorHAnsi" w:cstheme="minorHAnsi"/>
                <w:sz w:val="22"/>
                <w:szCs w:val="22"/>
              </w:rPr>
            </w:pPr>
          </w:p>
        </w:tc>
      </w:tr>
    </w:tbl>
    <w:p w:rsidR="002467AE" w:rsidP="002467AE" w:rsidRDefault="002467AE" w14:paraId="5A1FD1EC" w14:textId="77777777">
      <w:pPr>
        <w:rPr>
          <w:rFonts w:eastAsia="Arial" w:asciiTheme="minorHAnsi" w:hAnsiTheme="minorHAnsi" w:cstheme="minorHAnsi"/>
          <w:b/>
          <w:bCs/>
          <w:i/>
          <w:iCs/>
          <w:sz w:val="22"/>
          <w:szCs w:val="22"/>
        </w:rPr>
      </w:pPr>
    </w:p>
    <w:p w:rsidR="002467AE" w:rsidP="002467AE" w:rsidRDefault="002467AE" w14:paraId="11C54372" w14:textId="7FCC6D9E">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00FB5001">
        <w:rPr>
          <w:rFonts w:eastAsia="Arial" w:asciiTheme="minorHAnsi" w:hAnsiTheme="minorHAnsi" w:cstheme="minorHAnsi"/>
          <w:b/>
          <w:bCs/>
          <w:i/>
          <w:iCs/>
          <w:sz w:val="22"/>
          <w:szCs w:val="22"/>
        </w:rPr>
        <w:t xml:space="preserve"> </w:t>
      </w:r>
      <w:r w:rsidRPr="00DE6F02" w:rsidR="00FB5001">
        <w:rPr>
          <w:rFonts w:ascii="Calibri" w:hAnsi="Calibri" w:eastAsia="Calibri" w:cs="Calibri"/>
          <w:b/>
          <w:bCs/>
          <w:i/>
          <w:iCs/>
          <w:color w:val="0078D4"/>
          <w:sz w:val="22"/>
          <w:szCs w:val="22"/>
          <w:highlight w:val="yellow"/>
          <w:u w:val="single"/>
        </w:rPr>
        <w:t>(delete if not applicable)</w:t>
      </w:r>
    </w:p>
    <w:p w:rsidRPr="006A0228" w:rsidR="002467AE" w:rsidP="002467AE" w:rsidRDefault="002467AE" w14:paraId="57B937CA" w14:textId="77777777">
      <w:pPr>
        <w:rPr>
          <w:rFonts w:eastAsia="Arial" w:asciiTheme="minorHAnsi" w:hAnsiTheme="minorHAnsi" w:cstheme="minorHAnsi"/>
          <w:b/>
          <w:bCs/>
          <w:i/>
          <w:iCs/>
          <w:sz w:val="22"/>
          <w:szCs w:val="22"/>
        </w:rPr>
      </w:pPr>
    </w:p>
    <w:p w:rsidR="002467AE" w:rsidP="002467AE" w:rsidRDefault="002467AE" w14:paraId="779E363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694FE6">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FB5001" w:rsidP="002467AE" w:rsidRDefault="00FB5001" w14:paraId="124BA977" w14:textId="77777777">
      <w:pPr>
        <w:ind w:right="-360"/>
        <w:textAlignment w:val="baseline"/>
        <w:rPr>
          <w:rFonts w:eastAsia="Times New Roman" w:asciiTheme="minorHAnsi" w:hAnsiTheme="minorHAnsi" w:cstheme="minorHAnsi"/>
          <w:sz w:val="22"/>
          <w:szCs w:val="22"/>
          <w:lang w:eastAsia="en-GB"/>
        </w:rPr>
      </w:pPr>
    </w:p>
    <w:p w:rsidR="002467AE" w:rsidP="002467AE" w:rsidRDefault="002467AE" w14:paraId="0B93DE04"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694FE6">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Pr="006A0228" w:rsidR="002467AE" w:rsidP="002467AE" w:rsidRDefault="002467AE" w14:paraId="42B8EBBC" w14:textId="77777777">
      <w:pPr>
        <w:ind w:right="-360"/>
        <w:textAlignment w:val="baseline"/>
        <w:rPr>
          <w:rFonts w:eastAsia="Times New Roman" w:asciiTheme="minorHAnsi" w:hAnsiTheme="minorHAnsi" w:cstheme="minorHAnsi"/>
          <w:sz w:val="22"/>
          <w:szCs w:val="22"/>
          <w:lang w:eastAsia="en-GB"/>
        </w:rPr>
      </w:pPr>
    </w:p>
    <w:p w:rsidRPr="006A0228" w:rsidR="002467AE" w:rsidP="002467AE" w:rsidRDefault="007A094A" w14:paraId="4B38728C" w14:textId="1DC6E108">
      <w:pPr>
        <w:rPr>
          <w:rFonts w:asciiTheme="minorHAnsi" w:hAnsiTheme="minorHAnsi" w:eastAsiaTheme="minorHAnsi" w:cstheme="minorHAnsi"/>
          <w:b/>
          <w:bCs/>
          <w:sz w:val="22"/>
          <w:szCs w:val="22"/>
          <w:u w:val="single"/>
        </w:rPr>
      </w:pPr>
      <w:bookmarkStart w:name="_Hlk117690228" w:id="20"/>
      <w:bookmarkEnd w:id="19"/>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2467AE">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2467AE">
        <w:rPr>
          <w:rFonts w:eastAsia="Times New Roman" w:asciiTheme="minorHAnsi" w:hAnsiTheme="minorHAnsi" w:cstheme="minorHAnsi"/>
          <w:sz w:val="22"/>
          <w:szCs w:val="22"/>
          <w:lang w:val="en-US"/>
        </w:rPr>
        <w:t>you</w:t>
      </w:r>
      <w:r w:rsidR="002467AE">
        <w:rPr>
          <w:rFonts w:eastAsia="Times New Roman" w:asciiTheme="minorHAnsi" w:hAnsiTheme="minorHAnsi" w:cstheme="minorHAnsi"/>
          <w:sz w:val="22"/>
          <w:szCs w:val="22"/>
          <w:lang w:val="en-US"/>
        </w:rPr>
        <w:t>r child</w:t>
      </w:r>
      <w:r w:rsidRPr="006A0228" w:rsidR="002467AE">
        <w:rPr>
          <w:rFonts w:eastAsia="Times New Roman" w:asciiTheme="minorHAnsi" w:hAnsiTheme="minorHAnsi" w:cstheme="minorHAnsi"/>
          <w:sz w:val="22"/>
          <w:szCs w:val="22"/>
          <w:lang w:val="en-US"/>
        </w:rPr>
        <w:t xml:space="preserve"> experience</w:t>
      </w:r>
      <w:r w:rsidR="002467AE">
        <w:rPr>
          <w:rFonts w:eastAsia="Times New Roman" w:asciiTheme="minorHAnsi" w:hAnsiTheme="minorHAnsi" w:cstheme="minorHAnsi"/>
          <w:sz w:val="22"/>
          <w:szCs w:val="22"/>
          <w:lang w:val="en-US"/>
        </w:rPr>
        <w:t>s</w:t>
      </w:r>
      <w:r w:rsidRPr="006A0228" w:rsidR="002467AE">
        <w:rPr>
          <w:rFonts w:eastAsia="Times New Roman" w:asciiTheme="minorHAnsi" w:hAnsiTheme="minorHAnsi" w:cstheme="minorHAnsi"/>
          <w:sz w:val="22"/>
          <w:szCs w:val="22"/>
          <w:lang w:val="en-US"/>
        </w:rPr>
        <w:t xml:space="preserve"> serious and enduring harm or injury </w:t>
      </w:r>
      <w:proofErr w:type="gramStart"/>
      <w:r w:rsidRPr="006A0228" w:rsidR="002467AE">
        <w:rPr>
          <w:rFonts w:eastAsia="Times New Roman" w:asciiTheme="minorHAnsi" w:hAnsiTheme="minorHAnsi" w:cstheme="minorHAnsi"/>
          <w:sz w:val="22"/>
          <w:szCs w:val="22"/>
          <w:lang w:val="en-US"/>
        </w:rPr>
        <w:t>as a result of</w:t>
      </w:r>
      <w:proofErr w:type="gramEnd"/>
      <w:r w:rsidRPr="006A0228" w:rsidR="002467AE">
        <w:rPr>
          <w:rFonts w:eastAsia="Times New Roman" w:asciiTheme="minorHAnsi" w:hAnsiTheme="minorHAnsi" w:cstheme="minorHAnsi"/>
          <w:sz w:val="22"/>
          <w:szCs w:val="22"/>
          <w:lang w:val="en-US"/>
        </w:rPr>
        <w:t xml:space="preserve"> taking part in this study, you may be eligible to claim compensation without having to prove that UMCU is at fault. </w:t>
      </w:r>
      <w:r w:rsidRPr="00A402CE" w:rsidR="00EB6BFF">
        <w:rPr>
          <w:rFonts w:eastAsia="Times New Roman" w:asciiTheme="minorHAnsi" w:hAnsiTheme="minorHAnsi" w:cstheme="minorHAnsi"/>
          <w:sz w:val="22"/>
          <w:szCs w:val="22"/>
          <w:lang w:val="en-US"/>
        </w:rPr>
        <w:t>Not all damage is covered.</w:t>
      </w:r>
      <w:r w:rsidR="00EB6BFF">
        <w:rPr>
          <w:rFonts w:eastAsia="Times New Roman" w:asciiTheme="minorHAnsi" w:hAnsiTheme="minorHAnsi" w:cstheme="minorHAnsi"/>
          <w:sz w:val="22"/>
          <w:szCs w:val="22"/>
          <w:lang w:val="en-US"/>
        </w:rPr>
        <w:t xml:space="preserve"> </w:t>
      </w:r>
      <w:r w:rsidRPr="006A0228" w:rsidR="002467AE">
        <w:rPr>
          <w:rFonts w:eastAsia="Times New Roman" w:asciiTheme="minorHAnsi" w:hAnsiTheme="minorHAnsi" w:cstheme="minorHAnsi"/>
          <w:sz w:val="22"/>
          <w:szCs w:val="22"/>
          <w:lang w:val="en-US"/>
        </w:rPr>
        <w:t>This does not affect your legal rights to seek compensation. If you</w:t>
      </w:r>
      <w:r w:rsidR="002467AE">
        <w:rPr>
          <w:rFonts w:eastAsia="Times New Roman" w:asciiTheme="minorHAnsi" w:hAnsiTheme="minorHAnsi" w:cstheme="minorHAnsi"/>
          <w:sz w:val="22"/>
          <w:szCs w:val="22"/>
          <w:lang w:val="en-US"/>
        </w:rPr>
        <w:t>r child is</w:t>
      </w:r>
      <w:r w:rsidRPr="006A0228" w:rsidR="002467AE">
        <w:rPr>
          <w:rFonts w:eastAsia="Times New Roman" w:asciiTheme="minorHAnsi" w:hAnsiTheme="minorHAnsi" w:cstheme="minorHAnsi"/>
          <w:sz w:val="22"/>
          <w:szCs w:val="22"/>
          <w:lang w:val="en-US"/>
        </w:rPr>
        <w:t xml:space="preserve"> harmed due to someone’s negligence, then you may have grounds for legal action. </w:t>
      </w:r>
    </w:p>
    <w:p w:rsidR="002467AE" w:rsidP="002467AE" w:rsidRDefault="002467AE" w14:paraId="4F8F4A3D" w14:textId="77777777">
      <w:pPr>
        <w:rPr>
          <w:rFonts w:asciiTheme="minorHAnsi" w:hAnsiTheme="minorHAnsi" w:cstheme="minorHAnsi"/>
          <w:b/>
          <w:bCs/>
          <w:sz w:val="22"/>
          <w:szCs w:val="22"/>
          <w:u w:val="single"/>
        </w:rPr>
      </w:pPr>
    </w:p>
    <w:p w:rsidR="002467AE" w:rsidP="002467AE" w:rsidRDefault="002467AE" w14:paraId="471FD6C8" w14:textId="71B3A182">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EB6BFF" w:rsidP="002467AE" w:rsidRDefault="00EB6BFF" w14:paraId="5E578EBE" w14:textId="77777777">
      <w:pPr>
        <w:rPr>
          <w:rFonts w:asciiTheme="minorHAnsi" w:hAnsiTheme="minorHAnsi" w:cstheme="minorHAnsi"/>
          <w:b/>
          <w:bCs/>
          <w:sz w:val="22"/>
          <w:szCs w:val="22"/>
          <w:u w:val="single"/>
        </w:rPr>
      </w:pPr>
    </w:p>
    <w:p w:rsidR="00AC01E6" w:rsidP="002467AE" w:rsidRDefault="002467AE" w14:paraId="3F20E95C" w14:textId="55A90751">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B32470">
        <w:rPr>
          <w:rFonts w:asciiTheme="minorHAnsi" w:hAnsiTheme="minorHAnsi" w:cstheme="minorHAnsi"/>
          <w:sz w:val="22"/>
          <w:szCs w:val="22"/>
        </w:rPr>
        <w:t>the</w:t>
      </w:r>
      <w:r w:rsidRPr="006A0228">
        <w:rPr>
          <w:rFonts w:asciiTheme="minorHAnsi" w:hAnsiTheme="minorHAnsi" w:cstheme="minorHAnsi"/>
          <w:sz w:val="22"/>
          <w:szCs w:val="22"/>
        </w:rPr>
        <w:t xml:space="preserve"> doctors and nurses looking after </w:t>
      </w:r>
      <w:r w:rsidR="00B32470">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B32470">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w:t>
      </w:r>
    </w:p>
    <w:p w:rsidR="00AC01E6" w:rsidP="002467AE" w:rsidRDefault="00AC01E6" w14:paraId="3106A697" w14:textId="77777777">
      <w:pPr>
        <w:rPr>
          <w:rFonts w:asciiTheme="minorHAnsi" w:hAnsiTheme="minorHAnsi" w:cstheme="minorHAnsi"/>
          <w:sz w:val="22"/>
          <w:szCs w:val="22"/>
        </w:rPr>
      </w:pPr>
    </w:p>
    <w:p w:rsidR="002467AE" w:rsidP="002467AE" w:rsidRDefault="00AC01E6" w14:paraId="2B7FA195" w14:textId="46F66423">
      <w:pPr>
        <w:rPr>
          <w:rFonts w:asciiTheme="minorHAnsi" w:hAnsiTheme="minorHAnsi" w:cstheme="minorHAnsi"/>
          <w:sz w:val="22"/>
          <w:szCs w:val="22"/>
        </w:rPr>
      </w:pPr>
      <w:r w:rsidRPr="006A0228">
        <w:rPr>
          <w:rFonts w:asciiTheme="minorHAnsi" w:hAnsiTheme="minorHAnsi" w:cstheme="minorHAnsi"/>
          <w:sz w:val="22"/>
          <w:szCs w:val="22"/>
        </w:rPr>
        <w:t>available in our privacy notice on our website</w:t>
      </w:r>
      <w:r>
        <w:rPr>
          <w:rFonts w:asciiTheme="minorHAnsi" w:hAnsiTheme="minorHAnsi" w:cstheme="minorHAnsi"/>
          <w:sz w:val="22"/>
          <w:szCs w:val="22"/>
        </w:rPr>
        <w:t xml:space="preserve">: </w:t>
      </w:r>
      <w:hyperlink w:history="1" r:id="rId12">
        <w:r w:rsidRPr="00FA51A1">
          <w:rPr>
            <w:rStyle w:val="Hyperlink"/>
            <w:rFonts w:asciiTheme="minorHAnsi" w:hAnsiTheme="minorHAnsi" w:cstheme="minorHAnsi"/>
            <w:sz w:val="22"/>
            <w:szCs w:val="22"/>
          </w:rPr>
          <w:t>https://remapcap.co.uk/patients</w:t>
        </w:r>
      </w:hyperlink>
      <w:r>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Pr>
          <w:rFonts w:asciiTheme="minorHAnsi" w:hAnsiTheme="minorHAnsi" w:cstheme="minorHAnsi"/>
          <w:sz w:val="22"/>
          <w:szCs w:val="22"/>
        </w:rPr>
        <w:t>I</w:t>
      </w:r>
      <w:r w:rsidRPr="006A0228">
        <w:rPr>
          <w:rFonts w:asciiTheme="minorHAnsi" w:hAnsiTheme="minorHAnsi" w:cstheme="minorHAnsi"/>
          <w:sz w:val="22"/>
          <w:szCs w:val="22"/>
        </w:rPr>
        <w:t>f you prefer</w:t>
      </w:r>
      <w:r>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2467AE" w:rsidP="002467AE" w:rsidRDefault="002467AE" w14:paraId="5A668C52" w14:textId="77777777">
      <w:pPr>
        <w:rPr>
          <w:rFonts w:asciiTheme="minorHAnsi" w:hAnsiTheme="minorHAnsi" w:cstheme="minorHAnsi"/>
          <w:sz w:val="22"/>
          <w:szCs w:val="22"/>
        </w:rPr>
      </w:pPr>
    </w:p>
    <w:p w:rsidRPr="00F217B0" w:rsidR="00EE08EE" w:rsidP="00EE08EE" w:rsidRDefault="00EE08EE" w14:paraId="0C38AE0C" w14:textId="77777777">
      <w:pPr>
        <w:rPr>
          <w:rFonts w:asciiTheme="minorHAnsi" w:hAnsiTheme="minorHAnsi" w:eastAsiaTheme="minorHAnsi" w:cstheme="minorBidi"/>
          <w:b/>
          <w:bCs/>
          <w:sz w:val="22"/>
          <w:szCs w:val="22"/>
          <w:u w:val="single"/>
          <w:lang w:eastAsia="en-US"/>
        </w:rPr>
      </w:pPr>
      <w:bookmarkStart w:name="_Hlk181969468" w:id="21"/>
      <w:r w:rsidRPr="00F217B0">
        <w:rPr>
          <w:rFonts w:asciiTheme="minorHAnsi" w:hAnsiTheme="minorHAnsi" w:eastAsiaTheme="minorHAnsi" w:cstheme="minorBidi"/>
          <w:b/>
          <w:bCs/>
          <w:sz w:val="22"/>
          <w:szCs w:val="22"/>
          <w:u w:val="single"/>
          <w:lang w:eastAsia="en-US"/>
        </w:rPr>
        <w:t>End of study</w:t>
      </w:r>
    </w:p>
    <w:p w:rsidRPr="00F217B0" w:rsidR="00EE08EE" w:rsidP="00EE08EE" w:rsidRDefault="00EE08EE" w14:paraId="7579B648"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EE08EE" w:rsidP="6F9788A1" w:rsidRDefault="00EE08EE" w14:paraId="5952E3A3" w14:textId="1C4EB007">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xml:space="preserve">Your </w:t>
      </w:r>
      <w:r w:rsidRPr="6F9788A1" w:rsidR="6A1B8A30">
        <w:rPr>
          <w:rFonts w:asciiTheme="minorHAnsi" w:hAnsiTheme="minorHAnsi" w:eastAsiaTheme="minorEastAsia" w:cstheme="minorBidi"/>
          <w:sz w:val="22"/>
          <w:szCs w:val="22"/>
          <w:lang w:eastAsia="en-US"/>
        </w:rPr>
        <w:t xml:space="preserve">child’s </w:t>
      </w:r>
      <w:r w:rsidRPr="6F9788A1">
        <w:rPr>
          <w:rFonts w:asciiTheme="minorHAnsi" w:hAnsiTheme="minorHAnsi" w:eastAsiaTheme="minorEastAsia" w:cstheme="minorBidi"/>
          <w:sz w:val="22"/>
          <w:szCs w:val="22"/>
          <w:lang w:eastAsia="en-US"/>
        </w:rPr>
        <w:t xml:space="preserve">participation in this study will stop if: </w:t>
      </w:r>
    </w:p>
    <w:p w:rsidRPr="00F217B0" w:rsidR="00EE08EE" w:rsidP="00EE08EE" w:rsidRDefault="00EE08EE" w14:paraId="5BF3CB3D" w14:textId="77777777">
      <w:pPr>
        <w:rPr>
          <w:rFonts w:asciiTheme="minorHAnsi" w:hAnsiTheme="minorHAnsi" w:eastAsiaTheme="minorHAnsi" w:cstheme="minorBidi"/>
          <w:sz w:val="22"/>
          <w:szCs w:val="22"/>
          <w:lang w:eastAsia="en-US"/>
        </w:rPr>
      </w:pPr>
    </w:p>
    <w:p w:rsidRPr="00F217B0" w:rsidR="00EE08EE" w:rsidP="00EE08EE" w:rsidRDefault="00EE08EE" w14:paraId="32C8D9FF"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EE08EE" w:rsidP="6F9788A1" w:rsidRDefault="00EE08EE" w14:paraId="5E5FE89F" w14:textId="7950C3AA">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 You</w:t>
      </w:r>
      <w:r w:rsidRPr="6F9788A1" w:rsidR="45887ED2">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xml:space="preserve"> decide to not take part anymore</w:t>
      </w:r>
    </w:p>
    <w:p w:rsidRPr="00F217B0" w:rsidR="00EE08EE" w:rsidP="00EE08EE" w:rsidRDefault="00EE08EE" w14:paraId="206C0590"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EE08EE" w:rsidP="00EE08EE" w:rsidRDefault="00EE08EE" w14:paraId="6B1E2B12"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694FE6" w:rsidR="00EE08EE" w:rsidP="6F9788A1" w:rsidRDefault="00EE08EE" w14:paraId="4D293A2E" w14:textId="48590994">
      <w:pPr>
        <w:rPr>
          <w:rFonts w:asciiTheme="minorHAnsi" w:hAnsiTheme="minorHAnsi" w:eastAsiaTheme="minorEastAsia" w:cstheme="minorBidi"/>
          <w:sz w:val="22"/>
          <w:szCs w:val="22"/>
          <w:lang w:eastAsia="en-US"/>
        </w:rPr>
      </w:pPr>
      <w:r w:rsidRPr="6F9788A1">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F9788A1" w:rsidR="647B199D">
        <w:rPr>
          <w:rFonts w:asciiTheme="minorHAnsi" w:hAnsiTheme="minorHAnsi" w:eastAsiaTheme="minorEastAsia" w:cstheme="minorBidi"/>
          <w:sz w:val="22"/>
          <w:szCs w:val="22"/>
          <w:lang w:eastAsia="en-US"/>
        </w:rPr>
        <w:t>/your child</w:t>
      </w:r>
      <w:r w:rsidRPr="6F9788A1">
        <w:rPr>
          <w:rFonts w:asciiTheme="minorHAnsi" w:hAnsiTheme="minorHAnsi" w:eastAsiaTheme="minorEastAsia" w:cstheme="minorBidi"/>
          <w:sz w:val="22"/>
          <w:szCs w:val="22"/>
          <w:lang w:eastAsia="en-US"/>
        </w:rPr>
        <w:t>. They will then ask you</w:t>
      </w:r>
      <w:r w:rsidRPr="6F9788A1" w:rsidR="10F02770">
        <w:rPr>
          <w:rFonts w:asciiTheme="minorHAnsi" w:hAnsiTheme="minorHAnsi" w:eastAsiaTheme="minorEastAsia" w:cstheme="minorBidi"/>
          <w:sz w:val="22"/>
          <w:szCs w:val="22"/>
          <w:lang w:eastAsia="en-US"/>
        </w:rPr>
        <w:t>/your child if you</w:t>
      </w:r>
      <w:r w:rsidR="008A7D33">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want</w:t>
      </w:r>
      <w:r w:rsidRPr="6F9788A1" w:rsidR="45202918">
        <w:rPr>
          <w:rFonts w:asciiTheme="minorHAnsi" w:hAnsiTheme="minorHAnsi" w:eastAsiaTheme="minorEastAsia" w:cstheme="minorBidi"/>
          <w:sz w:val="22"/>
          <w:szCs w:val="22"/>
          <w:lang w:eastAsia="en-US"/>
        </w:rPr>
        <w:t xml:space="preserve"> </w:t>
      </w:r>
      <w:r w:rsidRPr="6F9788A1">
        <w:rPr>
          <w:rFonts w:asciiTheme="minorHAnsi" w:hAnsiTheme="minorHAnsi" w:eastAsiaTheme="minorEastAsia" w:cstheme="minorBidi"/>
          <w:sz w:val="22"/>
          <w:szCs w:val="22"/>
          <w:lang w:eastAsia="en-US"/>
        </w:rPr>
        <w:t>to continue in the study, if your child is still receiving study treatment.</w:t>
      </w:r>
      <w:bookmarkEnd w:id="21"/>
    </w:p>
    <w:p w:rsidRPr="006A0228" w:rsidR="00EE08EE" w:rsidP="002467AE" w:rsidRDefault="00EE08EE" w14:paraId="0F4B0062" w14:textId="77777777">
      <w:pPr>
        <w:rPr>
          <w:rFonts w:asciiTheme="minorHAnsi" w:hAnsiTheme="minorHAnsi" w:cstheme="minorHAnsi"/>
          <w:sz w:val="22"/>
          <w:szCs w:val="22"/>
        </w:rPr>
      </w:pPr>
    </w:p>
    <w:p w:rsidR="002467AE" w:rsidP="002467AE" w:rsidRDefault="002467AE" w14:paraId="2B2212A9" w14:textId="77777777">
      <w:pPr>
        <w:rPr>
          <w:rFonts w:asciiTheme="minorHAnsi" w:hAnsiTheme="minorHAnsi" w:cstheme="minorHAnsi"/>
          <w:b/>
          <w:bCs/>
          <w:sz w:val="22"/>
          <w:szCs w:val="22"/>
          <w:u w:val="single"/>
        </w:rPr>
      </w:pPr>
      <w:bookmarkStart w:name="_Hlk117690292" w:id="22"/>
      <w:bookmarkEnd w:id="20"/>
      <w:r w:rsidRPr="006A0228">
        <w:rPr>
          <w:rFonts w:asciiTheme="minorHAnsi" w:hAnsiTheme="minorHAnsi" w:cstheme="minorHAnsi"/>
          <w:b/>
          <w:bCs/>
          <w:sz w:val="22"/>
          <w:szCs w:val="22"/>
          <w:u w:val="single"/>
        </w:rPr>
        <w:t>How do I find out the results?</w:t>
      </w:r>
    </w:p>
    <w:p w:rsidR="00AC01E6" w:rsidP="002467AE" w:rsidRDefault="00AC01E6" w14:paraId="742F12C2" w14:textId="77777777">
      <w:pPr>
        <w:rPr>
          <w:rFonts w:asciiTheme="minorHAnsi" w:hAnsiTheme="minorHAnsi" w:cstheme="minorHAnsi"/>
          <w:b/>
          <w:bCs/>
          <w:sz w:val="22"/>
          <w:szCs w:val="22"/>
          <w:u w:val="single"/>
        </w:rPr>
      </w:pPr>
    </w:p>
    <w:p w:rsidR="002467AE" w:rsidP="6F9788A1" w:rsidRDefault="002467AE" w14:paraId="5532B44F" w14:textId="605FAC86">
      <w:pPr>
        <w:rPr>
          <w:rFonts w:asciiTheme="minorHAnsi" w:hAnsiTheme="minorHAnsi" w:cstheme="minorBidi"/>
          <w:sz w:val="22"/>
          <w:szCs w:val="22"/>
        </w:rPr>
      </w:pPr>
      <w:r w:rsidRPr="6F9788A1">
        <w:rPr>
          <w:rFonts w:asciiTheme="minorHAnsi" w:hAnsiTheme="minorHAnsi" w:cstheme="minorBidi"/>
          <w:sz w:val="22"/>
          <w:szCs w:val="22"/>
        </w:rPr>
        <w:t>You</w:t>
      </w:r>
      <w:r w:rsidRPr="6F9788A1" w:rsidR="48447AE1">
        <w:rPr>
          <w:rFonts w:asciiTheme="minorHAnsi" w:hAnsiTheme="minorHAnsi" w:cstheme="minorBidi"/>
          <w:sz w:val="22"/>
          <w:szCs w:val="22"/>
        </w:rPr>
        <w:t>/your child</w:t>
      </w:r>
      <w:r w:rsidRPr="6F9788A1">
        <w:rPr>
          <w:rFonts w:asciiTheme="minorHAnsi" w:hAnsiTheme="minorHAnsi" w:cstheme="minorBidi"/>
          <w:sz w:val="22"/>
          <w:szCs w:val="22"/>
        </w:rPr>
        <w:t xml:space="preserve"> will not be personally </w:t>
      </w:r>
      <w:r w:rsidRPr="6F9788A1" w:rsidR="00EE08EE">
        <w:rPr>
          <w:rFonts w:asciiTheme="minorHAnsi" w:hAnsiTheme="minorHAnsi" w:cstheme="minorBidi"/>
          <w:sz w:val="22"/>
          <w:szCs w:val="22"/>
        </w:rPr>
        <w:t xml:space="preserve">told </w:t>
      </w:r>
      <w:r w:rsidRPr="6F9788A1">
        <w:rPr>
          <w:rFonts w:asciiTheme="minorHAnsi" w:hAnsiTheme="minorHAnsi" w:cstheme="minorBidi"/>
          <w:sz w:val="22"/>
          <w:szCs w:val="22"/>
        </w:rPr>
        <w:t xml:space="preserve">about the results of the study. The results of this study will be presented at medical meetings and published in scientific journals. </w:t>
      </w:r>
      <w:r w:rsidRPr="6F9788A1" w:rsidR="00D66E9B">
        <w:rPr>
          <w:rFonts w:asciiTheme="minorHAnsi" w:hAnsiTheme="minorHAnsi" w:cstheme="minorBidi"/>
          <w:sz w:val="22"/>
          <w:szCs w:val="22"/>
        </w:rPr>
        <w:t xml:space="preserve">This will only involve anonymous group data, </w:t>
      </w:r>
      <w:r w:rsidRPr="6F9788A1">
        <w:rPr>
          <w:rFonts w:asciiTheme="minorHAnsi" w:hAnsiTheme="minorHAnsi" w:cstheme="minorBidi"/>
          <w:sz w:val="22"/>
          <w:szCs w:val="22"/>
        </w:rPr>
        <w:t xml:space="preserve">and no personal information will be presented. If you are interested in the results, they will be available on our </w:t>
      </w:r>
      <w:r w:rsidRPr="6F9788A1" w:rsidR="00285A17">
        <w:rPr>
          <w:rFonts w:asciiTheme="minorHAnsi" w:hAnsiTheme="minorHAnsi" w:cstheme="minorBidi"/>
          <w:sz w:val="22"/>
          <w:szCs w:val="22"/>
        </w:rPr>
        <w:t xml:space="preserve">EU website: </w:t>
      </w:r>
      <w:hyperlink w:history="1" r:id="rId13">
        <w:r w:rsidRPr="6F9788A1" w:rsidR="00285A17">
          <w:rPr>
            <w:rStyle w:val="Hyperlink"/>
            <w:rFonts w:asciiTheme="minorHAnsi" w:hAnsiTheme="minorHAnsi" w:cstheme="minorBidi"/>
            <w:sz w:val="22"/>
            <w:szCs w:val="22"/>
          </w:rPr>
          <w:t>https://www.remapcap.eu/</w:t>
        </w:r>
      </w:hyperlink>
      <w:r w:rsidRPr="6F9788A1" w:rsidR="00285A17">
        <w:rPr>
          <w:rFonts w:asciiTheme="minorHAnsi" w:hAnsiTheme="minorHAnsi" w:cstheme="minorBidi"/>
          <w:sz w:val="22"/>
          <w:szCs w:val="22"/>
        </w:rPr>
        <w:t xml:space="preserve"> </w:t>
      </w:r>
    </w:p>
    <w:p w:rsidRPr="006A0228" w:rsidR="002467AE" w:rsidP="002467AE" w:rsidRDefault="002467AE" w14:paraId="153C2F84" w14:textId="77777777">
      <w:pPr>
        <w:rPr>
          <w:rFonts w:asciiTheme="minorHAnsi" w:hAnsiTheme="minorHAnsi" w:cstheme="minorHAnsi"/>
          <w:sz w:val="22"/>
          <w:szCs w:val="22"/>
        </w:rPr>
      </w:pPr>
    </w:p>
    <w:p w:rsidR="002467AE" w:rsidP="002467AE" w:rsidRDefault="002467AE" w14:paraId="40F7953F" w14:textId="77777777">
      <w:pPr>
        <w:rPr>
          <w:rFonts w:asciiTheme="minorHAnsi" w:hAnsiTheme="minorHAnsi" w:cstheme="minorHAnsi"/>
          <w:b/>
          <w:bCs/>
          <w:sz w:val="22"/>
          <w:szCs w:val="22"/>
          <w:u w:val="single"/>
        </w:rPr>
      </w:pPr>
      <w:bookmarkStart w:name="_Hlk117690364" w:id="23"/>
      <w:bookmarkEnd w:id="22"/>
      <w:r w:rsidRPr="006A0228">
        <w:rPr>
          <w:rFonts w:asciiTheme="minorHAnsi" w:hAnsiTheme="minorHAnsi" w:cstheme="minorHAnsi"/>
          <w:b/>
          <w:bCs/>
          <w:sz w:val="22"/>
          <w:szCs w:val="22"/>
          <w:u w:val="single"/>
        </w:rPr>
        <w:t>Who is funding it?</w:t>
      </w:r>
    </w:p>
    <w:p w:rsidR="00AC01E6" w:rsidP="002467AE" w:rsidRDefault="00AC01E6" w14:paraId="25D7B64D" w14:textId="77777777">
      <w:pPr>
        <w:rPr>
          <w:rFonts w:asciiTheme="minorHAnsi" w:hAnsiTheme="minorHAnsi" w:cstheme="minorHAnsi"/>
          <w:b/>
          <w:bCs/>
          <w:sz w:val="22"/>
          <w:szCs w:val="22"/>
          <w:u w:val="single"/>
        </w:rPr>
      </w:pPr>
    </w:p>
    <w:p w:rsidR="002467AE" w:rsidP="002467AE" w:rsidRDefault="002467AE" w14:paraId="752577DC" w14:textId="6BA3E1F0">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Bonten,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name="_Hlk35270597" w:id="24"/>
      <w:r w:rsidRPr="00904BE0">
        <w:rPr>
          <w:rFonts w:asciiTheme="minorHAnsi" w:hAnsiTheme="minorHAnsi" w:cstheme="minorHAnsi"/>
          <w:sz w:val="22"/>
          <w:szCs w:val="22"/>
        </w:rPr>
        <w:t xml:space="preserve">The cost of some treatments may be covered by </w:t>
      </w:r>
      <w:r w:rsidRPr="006A0228">
        <w:rPr>
          <w:rFonts w:asciiTheme="minorHAnsi" w:hAnsiTheme="minorHAnsi" w:cstheme="minorHAnsi"/>
          <w:sz w:val="22"/>
          <w:szCs w:val="22"/>
        </w:rPr>
        <w:t xml:space="preserve">companies that make these products. These companies </w:t>
      </w:r>
      <w:r w:rsidR="00285A17">
        <w:rPr>
          <w:rFonts w:asciiTheme="minorHAnsi" w:hAnsiTheme="minorHAnsi" w:cstheme="minorHAnsi"/>
          <w:sz w:val="22"/>
          <w:szCs w:val="22"/>
        </w:rPr>
        <w:t xml:space="preserve">are not involved </w:t>
      </w:r>
      <w:r w:rsidRPr="006A0228">
        <w:rPr>
          <w:rFonts w:asciiTheme="minorHAnsi" w:hAnsiTheme="minorHAnsi" w:cstheme="minorHAnsi"/>
          <w:sz w:val="22"/>
          <w:szCs w:val="22"/>
        </w:rPr>
        <w:t>in the design, analysis, or reporting of results from the trial.</w:t>
      </w:r>
      <w:bookmarkEnd w:id="24"/>
      <w:r w:rsidRPr="006A0228">
        <w:rPr>
          <w:rFonts w:asciiTheme="minorHAnsi" w:hAnsiTheme="minorHAnsi" w:cstheme="minorHAnsi"/>
          <w:sz w:val="22"/>
          <w:szCs w:val="22"/>
        </w:rPr>
        <w:t xml:space="preserve"> </w:t>
      </w:r>
    </w:p>
    <w:p w:rsidR="00285A17" w:rsidP="002467AE" w:rsidRDefault="00285A17" w14:paraId="23347CD7" w14:textId="77777777">
      <w:pPr>
        <w:rPr>
          <w:rFonts w:asciiTheme="minorHAnsi" w:hAnsiTheme="minorHAnsi" w:cstheme="minorHAnsi"/>
          <w:sz w:val="22"/>
          <w:szCs w:val="22"/>
        </w:rPr>
      </w:pPr>
    </w:p>
    <w:p w:rsidRPr="006A0228" w:rsidR="002467AE" w:rsidP="002467AE" w:rsidRDefault="002467AE" w14:paraId="39743B4B" w14:textId="77777777">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rsidR="002467AE" w:rsidP="002467AE" w:rsidRDefault="002467AE" w14:paraId="3B137633" w14:textId="77777777">
      <w:pPr>
        <w:rPr>
          <w:rFonts w:asciiTheme="minorHAnsi" w:hAnsiTheme="minorHAnsi" w:cstheme="minorHAnsi"/>
          <w:b/>
          <w:bCs/>
          <w:sz w:val="22"/>
          <w:szCs w:val="22"/>
          <w:u w:val="single"/>
        </w:rPr>
      </w:pPr>
      <w:bookmarkStart w:name="_Hlk117690440" w:id="25"/>
      <w:bookmarkEnd w:id="23"/>
    </w:p>
    <w:p w:rsidR="002467AE" w:rsidP="002467AE" w:rsidRDefault="002467AE" w14:paraId="74AA6714" w14:textId="77E84693">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Who has reviewed </w:t>
      </w:r>
      <w:r w:rsidR="00CD1F40">
        <w:rPr>
          <w:rFonts w:asciiTheme="minorHAnsi" w:hAnsiTheme="minorHAnsi" w:cstheme="minorHAnsi"/>
          <w:b/>
          <w:bCs/>
          <w:sz w:val="22"/>
          <w:szCs w:val="22"/>
          <w:u w:val="single"/>
        </w:rPr>
        <w:t xml:space="preserve">and approved </w:t>
      </w:r>
      <w:r w:rsidRPr="006A0228">
        <w:rPr>
          <w:rFonts w:asciiTheme="minorHAnsi" w:hAnsiTheme="minorHAnsi" w:cstheme="minorHAnsi"/>
          <w:b/>
          <w:bCs/>
          <w:sz w:val="22"/>
          <w:szCs w:val="22"/>
          <w:u w:val="single"/>
        </w:rPr>
        <w:t>it?</w:t>
      </w:r>
    </w:p>
    <w:p w:rsidR="00285A17" w:rsidP="002467AE" w:rsidRDefault="00285A17" w14:paraId="49138756" w14:textId="77777777">
      <w:pPr>
        <w:rPr>
          <w:rFonts w:asciiTheme="minorHAnsi" w:hAnsiTheme="minorHAnsi" w:cstheme="minorHAnsi"/>
          <w:b/>
          <w:bCs/>
          <w:sz w:val="22"/>
          <w:szCs w:val="22"/>
          <w:u w:val="single"/>
        </w:rPr>
      </w:pPr>
    </w:p>
    <w:p w:rsidR="002467AE" w:rsidP="002467AE" w:rsidRDefault="002467AE" w14:paraId="48416154" w14:textId="29155AC1">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London</w:t>
      </w:r>
      <w:r w:rsidR="00285A17">
        <w:rPr>
          <w:rFonts w:asciiTheme="minorHAnsi" w:hAnsiTheme="minorHAnsi" w:cstheme="minorHAnsi"/>
          <w:b/>
          <w:bCs/>
          <w:sz w:val="22"/>
          <w:szCs w:val="22"/>
        </w:rPr>
        <w:t xml:space="preserve"> </w:t>
      </w:r>
      <w:r w:rsidRPr="006A0228">
        <w:rPr>
          <w:rFonts w:asciiTheme="minorHAnsi" w:hAnsiTheme="minorHAnsi" w:cstheme="minorHAnsi"/>
          <w:b/>
          <w:bCs/>
          <w:sz w:val="22"/>
          <w:szCs w:val="22"/>
        </w:rPr>
        <w:t xml:space="preserve">- Surrey Borders HRA </w:t>
      </w:r>
      <w:r w:rsidRPr="006A0228">
        <w:rPr>
          <w:rFonts w:asciiTheme="minorHAnsi" w:hAnsiTheme="minorHAnsi" w:cstheme="minorHAnsi"/>
          <w:b/>
          <w:sz w:val="22"/>
          <w:szCs w:val="22"/>
        </w:rPr>
        <w:t xml:space="preserve">Ethics Committee. </w:t>
      </w:r>
    </w:p>
    <w:p w:rsidR="00006E66" w:rsidP="002467AE" w:rsidRDefault="00006E66" w14:paraId="51A00972" w14:textId="77777777">
      <w:pPr>
        <w:rPr>
          <w:rFonts w:asciiTheme="minorHAnsi" w:hAnsiTheme="minorHAnsi" w:cstheme="minorHAnsi"/>
          <w:b/>
          <w:sz w:val="22"/>
          <w:szCs w:val="22"/>
        </w:rPr>
      </w:pPr>
    </w:p>
    <w:p w:rsidRPr="001305EA" w:rsidR="00006E66" w:rsidP="00006E66" w:rsidRDefault="00006E66" w14:paraId="138D9287"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26"/>
      <w:r w:rsidRPr="001305EA">
        <w:rPr>
          <w:rFonts w:asciiTheme="minorHAnsi" w:hAnsiTheme="minorHAnsi" w:eastAsiaTheme="minorHAnsi" w:cstheme="minorHAnsi"/>
          <w:b/>
          <w:bCs/>
          <w:sz w:val="22"/>
          <w:szCs w:val="22"/>
          <w:u w:val="single"/>
          <w:lang w:eastAsia="en-US"/>
        </w:rPr>
        <w:t>Informational video</w:t>
      </w:r>
    </w:p>
    <w:p w:rsidRPr="001305EA" w:rsidR="00006E66" w:rsidP="00006E66" w:rsidRDefault="00006E66" w14:paraId="393B0DB9" w14:textId="77777777">
      <w:pPr>
        <w:autoSpaceDE w:val="0"/>
        <w:autoSpaceDN w:val="0"/>
        <w:adjustRightInd w:val="0"/>
        <w:contextualSpacing/>
        <w:rPr>
          <w:rFonts w:ascii="Calibri" w:hAnsi="Calibri" w:eastAsia="Calibri" w:cs="Calibri"/>
          <w:bCs/>
          <w:sz w:val="22"/>
          <w:szCs w:val="22"/>
          <w:lang w:eastAsia="en-US"/>
        </w:rPr>
      </w:pPr>
    </w:p>
    <w:p w:rsidRPr="001305EA" w:rsidR="00006E66" w:rsidP="00006E66" w:rsidRDefault="00006E66" w14:paraId="298A5364"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006E66" w:rsidP="00006E66" w:rsidRDefault="00006E66" w14:paraId="3AADED5C"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66C5B192" wp14:editId="493A23C0">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rsidRPr="001305EA" w:rsidR="00006E66" w:rsidP="00006E66" w:rsidRDefault="00006E66" w14:paraId="3D77A795"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009011BC" w:rsidRDefault="009011BC" w14:paraId="74598B8E" w14:textId="77777777">
      <w:pPr>
        <w:spacing w:after="160" w:line="259" w:lineRule="auto"/>
        <w:rPr>
          <w:rFonts w:asciiTheme="minorHAnsi" w:hAnsiTheme="minorHAnsi" w:eastAsiaTheme="minorHAnsi" w:cstheme="minorHAnsi"/>
          <w:b/>
          <w:bCs/>
          <w:sz w:val="22"/>
          <w:szCs w:val="22"/>
          <w:u w:val="single"/>
          <w:lang w:eastAsia="en-US"/>
        </w:rPr>
      </w:pPr>
      <w:r>
        <w:rPr>
          <w:rFonts w:asciiTheme="minorHAnsi" w:hAnsiTheme="minorHAnsi" w:eastAsiaTheme="minorHAnsi" w:cstheme="minorHAnsi"/>
          <w:b/>
          <w:bCs/>
          <w:sz w:val="22"/>
          <w:szCs w:val="22"/>
          <w:u w:val="single"/>
          <w:lang w:eastAsia="en-US"/>
        </w:rPr>
        <w:br w:type="page"/>
      </w:r>
    </w:p>
    <w:p w:rsidRPr="001305EA" w:rsidR="00006E66" w:rsidP="00006E66" w:rsidRDefault="00006E66" w14:paraId="3264CBB5" w14:textId="7A10DF75">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006E66" w:rsidP="00006E66" w:rsidRDefault="00006E66" w14:paraId="5FE7AAA8"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006E66" w:rsidP="00006E66" w:rsidRDefault="00006E66" w14:paraId="558AC8F2"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006E66" w:rsidP="00006E66" w:rsidRDefault="00006E66" w14:paraId="484BC48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D47327" w14:paraId="1DC050DB" w14:textId="5D0FD8D6">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De</w:t>
      </w:r>
      <w:r w:rsidRPr="29CB225B" w:rsidR="00006E66">
        <w:rPr>
          <w:rFonts w:asciiTheme="minorHAnsi" w:hAnsiTheme="minorHAnsi" w:eastAsiaTheme="minorEastAsia" w:cstheme="minorBidi"/>
          <w:b/>
          <w:bCs/>
          <w:sz w:val="22"/>
          <w:szCs w:val="22"/>
          <w:lang w:eastAsia="en-US"/>
        </w:rPr>
        <w:t xml:space="preserve">xamethasone </w:t>
      </w:r>
      <w:r w:rsidRPr="29CB225B" w:rsidR="00006E66">
        <w:rPr>
          <w:rFonts w:asciiTheme="minorHAnsi" w:hAnsiTheme="minorHAnsi" w:eastAsiaTheme="minorEastAsia" w:cstheme="minorBidi"/>
          <w:sz w:val="22"/>
          <w:szCs w:val="22"/>
          <w:lang w:eastAsia="en-US"/>
        </w:rPr>
        <w:t xml:space="preserve">can cause the following side effects: </w:t>
      </w:r>
      <w:del w:author="Anjum, Aisha" w:date="2025-01-17T18:27:00Z" w:id="27">
        <w:r w:rsidRPr="29CB225B" w:rsidDel="00006E66">
          <w:rPr>
            <w:rFonts w:asciiTheme="minorHAnsi" w:hAnsiTheme="minorHAnsi" w:eastAsiaTheme="minorEastAsia" w:cstheme="minorBidi"/>
            <w:sz w:val="22"/>
            <w:szCs w:val="22"/>
            <w:lang w:eastAsia="en-US"/>
          </w:rPr>
          <w:delText>fluid retention, increased risk of infection, and high blood sugar levels.</w:delText>
        </w:r>
      </w:del>
      <w:ins w:author="Anjum, Aisha" w:date="2025-01-17T18:27:00Z" w:id="28">
        <w:r w:rsidRPr="29CB225B" w:rsidR="571D2B9C">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ins>
    </w:p>
    <w:p w:rsidRPr="001305EA" w:rsidR="00006E66" w:rsidP="00006E66" w:rsidRDefault="00006E66" w14:paraId="75EAB02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006E66" w:rsidP="29CB225B" w:rsidRDefault="00006E66" w14:paraId="500C5208" w14:textId="026424C5">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Oseltamivir</w:t>
      </w:r>
      <w:r w:rsidRPr="29CB225B">
        <w:rPr>
          <w:rFonts w:asciiTheme="minorHAnsi" w:hAnsiTheme="minorHAnsi" w:eastAsiaTheme="minorEastAsia" w:cstheme="minorBidi"/>
          <w:sz w:val="22"/>
          <w:szCs w:val="22"/>
          <w:lang w:eastAsia="en-US"/>
        </w:rPr>
        <w:t xml:space="preserve"> can cause the following side effects: </w:t>
      </w:r>
      <w:del w:author="Anjum, Aisha" w:date="2025-01-17T18:27:00Z" w:id="29">
        <w:r w:rsidRPr="29CB225B" w:rsidDel="00006E66">
          <w:rPr>
            <w:rFonts w:asciiTheme="minorHAnsi" w:hAnsiTheme="minorHAnsi" w:eastAsiaTheme="minorEastAsia" w:cstheme="minorBidi"/>
            <w:sz w:val="22"/>
            <w:szCs w:val="22"/>
            <w:lang w:eastAsia="en-US"/>
          </w:rPr>
          <w:delText xml:space="preserve">headache, nausea, vomiting, stomach pain, dizziness, and trouble sleeping. </w:delText>
        </w:r>
      </w:del>
      <w:ins w:author="Anjum, Aisha" w:date="2025-01-17T18:27:00Z" w:id="30">
        <w:r w:rsidRPr="29CB225B" w:rsidR="1EF674F7">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ins>
    </w:p>
    <w:p w:rsidRPr="001305EA" w:rsidR="00006E66" w:rsidP="00006E66" w:rsidRDefault="00006E66" w14:paraId="6953F25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485962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roofErr w:type="spellStart"/>
      <w:r w:rsidRPr="001305EA">
        <w:rPr>
          <w:rFonts w:asciiTheme="minorHAnsi" w:hAnsiTheme="minorHAnsi" w:eastAsiaTheme="minorHAnsi" w:cstheme="minorHAnsi"/>
          <w:b/>
          <w:bCs/>
          <w:sz w:val="22"/>
          <w:szCs w:val="22"/>
          <w:lang w:eastAsia="en-US"/>
        </w:rPr>
        <w:t>Baloxavir</w:t>
      </w:r>
      <w:proofErr w:type="spellEnd"/>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006E66" w:rsidP="00006E66" w:rsidRDefault="00006E66" w14:paraId="23DF25A0"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006E66" w14:paraId="2F99FD3B" w14:textId="2020C4C1">
      <w:pPr>
        <w:tabs>
          <w:tab w:val="left" w:pos="1170"/>
          <w:tab w:val="left" w:pos="1620"/>
        </w:tabs>
        <w:spacing w:after="60" w:line="259" w:lineRule="auto"/>
        <w:rPr>
          <w:ins w:author="Anjum, Aisha" w:date="2025-01-17T18:27:00Z" w16du:dateUtc="2025-01-17T18:27:56Z" w:id="31"/>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Baricitinib</w:t>
      </w:r>
      <w:r w:rsidRPr="29CB225B">
        <w:rPr>
          <w:rFonts w:asciiTheme="minorHAnsi" w:hAnsiTheme="minorHAnsi" w:eastAsiaTheme="minorEastAsia" w:cstheme="minorBidi"/>
          <w:sz w:val="22"/>
          <w:szCs w:val="22"/>
          <w:lang w:eastAsia="en-US"/>
        </w:rPr>
        <w:t xml:space="preserve"> can cause the following side effects: </w:t>
      </w:r>
      <w:del w:author="Anjum, Aisha" w:date="2025-01-17T18:27:00Z" w:id="32">
        <w:r w:rsidRPr="29CB225B" w:rsidDel="00006E66">
          <w:rPr>
            <w:rFonts w:asciiTheme="minorHAnsi" w:hAnsiTheme="minorHAnsi" w:eastAsiaTheme="minorEastAsia" w:cstheme="minorBidi"/>
            <w:sz w:val="22"/>
            <w:szCs w:val="22"/>
            <w:lang w:eastAsia="en-US"/>
          </w:rPr>
          <w:delText xml:space="preserve">increased risk of new infections, abnormal blood test results (such as high platelet count, high liver enzymes, and high enzymes because of muscle problems), headache, nausea, and stomach pain. </w:delText>
        </w:r>
      </w:del>
      <w:ins w:author="Anjum, Aisha" w:date="2025-01-17T18:27:00Z" w:id="33">
        <w:r w:rsidRPr="29CB225B" w:rsidR="6A4BCE30">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ins>
    </w:p>
    <w:p w:rsidRPr="001305EA" w:rsidR="00006E66" w:rsidP="29CB225B" w:rsidRDefault="00006E66" w14:paraId="42B32678" w14:textId="11AA40B0">
      <w:pPr>
        <w:tabs>
          <w:tab w:val="left" w:pos="1170"/>
          <w:tab w:val="left" w:pos="1620"/>
        </w:tabs>
        <w:spacing w:after="60" w:line="259" w:lineRule="auto"/>
        <w:rPr>
          <w:rFonts w:asciiTheme="minorHAnsi" w:hAnsiTheme="minorHAnsi" w:eastAsiaTheme="minorEastAsia" w:cstheme="minorBidi"/>
          <w:sz w:val="22"/>
          <w:szCs w:val="22"/>
          <w:lang w:eastAsia="en-US"/>
        </w:rPr>
      </w:pPr>
    </w:p>
    <w:p w:rsidRPr="001305EA" w:rsidR="00006E66" w:rsidP="00006E66" w:rsidRDefault="00006E66" w14:paraId="6DD79E09"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29CB225B" w:rsidRDefault="00006E66" w14:paraId="03D6B450" w14:textId="306A40B4">
      <w:pPr>
        <w:tabs>
          <w:tab w:val="left" w:pos="1170"/>
          <w:tab w:val="left" w:pos="1620"/>
        </w:tabs>
        <w:spacing w:after="60" w:line="259" w:lineRule="auto"/>
        <w:rPr>
          <w:rFonts w:ascii="Calibri" w:hAnsi="Calibri" w:eastAsia="Calibri" w:cs="Calibri"/>
          <w:sz w:val="22"/>
          <w:szCs w:val="22"/>
        </w:rPr>
      </w:pPr>
      <w:r w:rsidRPr="29CB225B">
        <w:rPr>
          <w:rFonts w:asciiTheme="minorHAnsi" w:hAnsiTheme="minorHAnsi" w:eastAsiaTheme="minorEastAsia" w:cstheme="minorBidi"/>
          <w:b/>
          <w:bCs/>
          <w:sz w:val="22"/>
          <w:szCs w:val="22"/>
          <w:lang w:eastAsia="en-US"/>
        </w:rPr>
        <w:t>Tocilizumab</w:t>
      </w:r>
      <w:r w:rsidRPr="29CB225B">
        <w:rPr>
          <w:rFonts w:asciiTheme="minorHAnsi" w:hAnsiTheme="minorHAnsi" w:eastAsiaTheme="minorEastAsia" w:cstheme="minorBidi"/>
          <w:sz w:val="22"/>
          <w:szCs w:val="22"/>
          <w:lang w:eastAsia="en-US"/>
        </w:rPr>
        <w:t xml:space="preserve"> can cause the following side effects: </w:t>
      </w:r>
      <w:del w:author="Anjum, Aisha" w:date="2025-01-17T18:28:00Z" w:id="34">
        <w:r w:rsidRPr="29CB225B" w:rsidDel="00006E66">
          <w:rPr>
            <w:rFonts w:asciiTheme="minorHAnsi" w:hAnsiTheme="minorHAnsi" w:eastAsiaTheme="minorEastAsia" w:cstheme="minorBidi"/>
            <w:sz w:val="22"/>
            <w:szCs w:val="22"/>
            <w:lang w:eastAsia="en-US"/>
          </w:rPr>
          <w:delText xml:space="preserve">increased risk of new infections, abnormal blood results (such as low white blood cells, high liver enzymes, and high bilirubin), headache, dizziness, and stomach pain. </w:delText>
        </w:r>
      </w:del>
      <w:ins w:author="Anjum, Aisha" w:date="2025-01-17T18:28:00Z" w:id="35">
        <w:r w:rsidRPr="29CB225B" w:rsidR="1C671667">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ins>
    </w:p>
    <w:p w:rsidRPr="001305EA" w:rsidR="00006E66" w:rsidP="00006E66" w:rsidRDefault="00006E66" w14:paraId="5ED00A0C" w14:textId="77777777">
      <w:pPr>
        <w:spacing w:after="160" w:line="259" w:lineRule="auto"/>
        <w:rPr>
          <w:rFonts w:asciiTheme="minorHAnsi" w:hAnsiTheme="minorHAnsi" w:eastAsiaTheme="minorHAnsi" w:cstheme="minorBidi"/>
          <w:i/>
          <w:iCs/>
          <w:sz w:val="22"/>
          <w:szCs w:val="22"/>
          <w:highlight w:val="yellow"/>
          <w:lang w:eastAsia="en-US"/>
        </w:rPr>
      </w:pPr>
    </w:p>
    <w:p w:rsidRPr="001305EA" w:rsidR="00006E66" w:rsidP="00006E66" w:rsidRDefault="00006E66" w14:paraId="6E1E55E8" w14:textId="77777777">
      <w:pPr>
        <w:spacing w:after="160" w:line="259" w:lineRule="auto"/>
        <w:rPr>
          <w:rFonts w:asciiTheme="minorHAnsi" w:hAnsiTheme="minorHAnsi" w:eastAsiaTheme="minorHAnsi" w:cstheme="minorBidi"/>
          <w:i/>
          <w:iCs/>
          <w:sz w:val="22"/>
          <w:szCs w:val="22"/>
          <w:lang w:eastAsia="en-US"/>
        </w:rPr>
      </w:pPr>
      <w:r w:rsidRPr="001305EA">
        <w:rPr>
          <w:rFonts w:asciiTheme="minorHAnsi" w:hAnsiTheme="minorHAnsi" w:eastAsiaTheme="minorHAnsi" w:cstheme="minorBidi"/>
          <w:i/>
          <w:iCs/>
          <w:sz w:val="22"/>
          <w:szCs w:val="22"/>
          <w:highlight w:val="yellow"/>
          <w:lang w:eastAsia="en-US"/>
        </w:rPr>
        <w:t>(please delete treatment(s) that the site is not participating in)</w:t>
      </w:r>
    </w:p>
    <w:p w:rsidRPr="001305EA" w:rsidR="00006E66" w:rsidP="00006E66" w:rsidRDefault="00006E66" w14:paraId="1CD2A689"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006E66" w:rsidP="00006E66" w:rsidRDefault="00006E66" w14:paraId="584B95FB" w14:textId="77777777">
      <w:pPr>
        <w:tabs>
          <w:tab w:val="left" w:pos="1170"/>
          <w:tab w:val="left" w:pos="1620"/>
        </w:tabs>
        <w:spacing w:after="60" w:line="259" w:lineRule="auto"/>
        <w:rPr>
          <w:rFonts w:asciiTheme="minorHAnsi" w:hAnsiTheme="minorHAnsi" w:eastAsiaTheme="minorHAnsi" w:cstheme="minorHAnsi"/>
          <w:i/>
          <w:iCs/>
          <w:sz w:val="22"/>
          <w:szCs w:val="22"/>
          <w:lang w:eastAsia="en-US"/>
        </w:rPr>
      </w:pPr>
      <w:r w:rsidRPr="001305EA">
        <w:rPr>
          <w:rFonts w:asciiTheme="minorHAnsi" w:hAnsiTheme="minorHAnsi" w:eastAsia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hAnsi="Arial" w:cs="Arial" w:eastAsiaTheme="minorHAnsi"/>
          <w:b/>
          <w:bCs/>
          <w:sz w:val="22"/>
          <w:szCs w:val="22"/>
          <w:lang w:eastAsia="en-US"/>
        </w:rPr>
        <w:br w:type="page"/>
      </w:r>
    </w:p>
    <w:bookmarkEnd w:id="25"/>
    <w:bookmarkEnd w:id="26"/>
    <w:p w:rsidR="001E5971" w:rsidP="00C32E77" w:rsidRDefault="007B1716" w14:paraId="350E0FA0" w14:textId="1FA0AAC6">
      <w:pPr>
        <w:jc w:val="center"/>
        <w:rPr>
          <w:rFonts w:ascii="Comic Sans MS" w:hAnsi="Comic Sans MS" w:cstheme="minorHAnsi"/>
          <w:b/>
          <w:bCs/>
          <w:sz w:val="30"/>
          <w:szCs w:val="30"/>
          <w:u w:val="single"/>
        </w:rPr>
      </w:pPr>
      <w:r>
        <w:rPr>
          <w:rFonts w:asciiTheme="minorHAnsi" w:hAnsiTheme="minorHAnsi" w:cstheme="minorHAnsi"/>
          <w:noProof/>
          <w:sz w:val="30"/>
          <w:szCs w:val="30"/>
        </w:rPr>
        <mc:AlternateContent>
          <mc:Choice Requires="wps">
            <w:drawing>
              <wp:anchor distT="0" distB="0" distL="114300" distR="114300" simplePos="0" relativeHeight="251658246" behindDoc="0" locked="0" layoutInCell="1" allowOverlap="1" wp14:anchorId="34CF91DA" wp14:editId="4C77CE86">
                <wp:simplePos x="0" y="0"/>
                <wp:positionH relativeFrom="column">
                  <wp:posOffset>682312</wp:posOffset>
                </wp:positionH>
                <wp:positionV relativeFrom="paragraph">
                  <wp:posOffset>41555</wp:posOffset>
                </wp:positionV>
                <wp:extent cx="5334000" cy="736270"/>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5334000" cy="736270"/>
                        </a:xfrm>
                        <a:prstGeom prst="rect">
                          <a:avLst/>
                        </a:prstGeom>
                        <a:noFill/>
                        <a:ln w="6350">
                          <a:noFill/>
                        </a:ln>
                      </wps:spPr>
                      <wps:txbx>
                        <w:txbxContent>
                          <w:p w:rsidRPr="00D65487" w:rsidR="002F5B74" w:rsidP="002F5B74" w:rsidRDefault="002F5B74" w14:paraId="1092E1FE" w14:textId="523E6F48">
                            <w:pPr>
                              <w:jc w:val="center"/>
                              <w:rPr>
                                <w:rFonts w:ascii="Homelike" w:hAnsi="Homelike" w:cstheme="minorHAnsi"/>
                                <w:color w:val="C45911" w:themeColor="accent2" w:themeShade="BF"/>
                                <w:sz w:val="32"/>
                                <w:szCs w:val="36"/>
                                <w:rPrChange w:author="Anjum, Aisha" w:date="2025-01-20T12:04:00Z" w16du:dateUtc="2025-01-20T12:04:00Z" w:id="36">
                                  <w:rPr>
                                    <w:rFonts w:ascii="Homelike" w:hAnsi="Homelike" w:cstheme="minorHAnsi"/>
                                    <w:color w:val="ED7D31" w:themeColor="accent2"/>
                                    <w:sz w:val="32"/>
                                    <w:szCs w:val="36"/>
                                  </w:rPr>
                                </w:rPrChange>
                              </w:rPr>
                            </w:pPr>
                            <w:r w:rsidRPr="00D65487">
                              <w:rPr>
                                <w:rFonts w:ascii="Homelike" w:hAnsi="Homelike" w:cstheme="minorHAnsi"/>
                                <w:color w:val="C45911" w:themeColor="accent2" w:themeShade="BF"/>
                                <w:sz w:val="32"/>
                                <w:szCs w:val="36"/>
                                <w:rPrChange w:author="Anjum, Aisha" w:date="2025-01-20T12:04:00Z" w16du:dateUtc="2025-01-20T12:04:00Z" w:id="37">
                                  <w:rPr>
                                    <w:rFonts w:ascii="Homelike" w:hAnsi="Homelike" w:cstheme="minorHAnsi"/>
                                    <w:color w:val="ED7D31" w:themeColor="accent2"/>
                                    <w:sz w:val="32"/>
                                    <w:szCs w:val="36"/>
                                  </w:rPr>
                                </w:rPrChange>
                              </w:rPr>
                              <w:t>Information for younger children</w:t>
                            </w:r>
                            <w:r w:rsidRPr="00D65487" w:rsidR="00DB0597">
                              <w:rPr>
                                <w:rFonts w:ascii="Homelike" w:hAnsi="Homelike" w:cstheme="minorHAnsi"/>
                                <w:color w:val="C45911" w:themeColor="accent2" w:themeShade="BF"/>
                                <w:sz w:val="32"/>
                                <w:szCs w:val="36"/>
                                <w:rPrChange w:author="Anjum, Aisha" w:date="2025-01-20T12:04:00Z" w16du:dateUtc="2025-01-20T12:04:00Z" w:id="38">
                                  <w:rPr>
                                    <w:rFonts w:ascii="Homelike" w:hAnsi="Homelike" w:cstheme="minorHAnsi"/>
                                    <w:color w:val="ED7D31" w:themeColor="accent2"/>
                                    <w:sz w:val="32"/>
                                    <w:szCs w:val="36"/>
                                  </w:rPr>
                                </w:rPrChange>
                              </w:rPr>
                              <w:t xml:space="preserve"> (under 10 years)</w:t>
                            </w:r>
                          </w:p>
                          <w:p w:rsidRPr="00D65487" w:rsidR="002F5B74" w:rsidP="002F5B74" w:rsidRDefault="002F5B74" w14:paraId="6DF4749C" w14:textId="77777777">
                            <w:pPr>
                              <w:jc w:val="center"/>
                              <w:rPr>
                                <w:rFonts w:ascii="Homelike" w:hAnsi="Homelike" w:cstheme="minorHAnsi"/>
                                <w:i/>
                                <w:iCs/>
                                <w:color w:val="C45911" w:themeColor="accent2" w:themeShade="BF"/>
                                <w:sz w:val="40"/>
                                <w:szCs w:val="44"/>
                                <w:u w:val="single"/>
                                <w:rPrChange w:author="Anjum, Aisha" w:date="2025-01-20T12:04:00Z" w16du:dateUtc="2025-01-20T12:04:00Z" w:id="39">
                                  <w:rPr>
                                    <w:rFonts w:ascii="Homelike" w:hAnsi="Homelike" w:cstheme="minorHAnsi"/>
                                    <w:i/>
                                    <w:iCs/>
                                    <w:color w:val="ED7D31" w:themeColor="accent2"/>
                                    <w:sz w:val="40"/>
                                    <w:szCs w:val="44"/>
                                    <w:u w:val="single"/>
                                  </w:rPr>
                                </w:rPrChange>
                              </w:rPr>
                            </w:pPr>
                            <w:r w:rsidRPr="00D65487">
                              <w:rPr>
                                <w:rFonts w:ascii="Homelike" w:hAnsi="Homelike" w:cstheme="minorHAnsi"/>
                                <w:i/>
                                <w:iCs/>
                                <w:color w:val="C45911" w:themeColor="accent2" w:themeShade="BF"/>
                                <w:sz w:val="32"/>
                                <w:szCs w:val="36"/>
                                <w:rPrChange w:author="Anjum, Aisha" w:date="2025-01-20T12:04:00Z" w16du:dateUtc="2025-01-20T12:04:00Z" w:id="40">
                                  <w:rPr>
                                    <w:rFonts w:ascii="Homelike" w:hAnsi="Homelike" w:cstheme="minorHAnsi"/>
                                    <w:i/>
                                    <w:iCs/>
                                    <w:color w:val="ED7D31" w:themeColor="accent2"/>
                                    <w:sz w:val="32"/>
                                    <w:szCs w:val="36"/>
                                  </w:rPr>
                                </w:rPrChange>
                              </w:rPr>
                              <w:t>(read with parent/guardian/caregiver)</w:t>
                            </w:r>
                          </w:p>
                          <w:p w:rsidRPr="00155F04" w:rsidR="002F5B74" w:rsidRDefault="002F5B74" w14:paraId="1E952961" w14:textId="77777777">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155CF03">
              <v:shapetype id="_x0000_t202" coordsize="21600,21600" o:spt="202" path="m,l,21600r21600,l21600,xe" w14:anchorId="34CF91DA">
                <v:stroke joinstyle="miter"/>
                <v:path gradientshapeok="t" o:connecttype="rect"/>
              </v:shapetype>
              <v:shape id="Text Box 13" style="position:absolute;left:0;text-align:left;margin-left:53.75pt;margin-top:3.25pt;width:420pt;height:57.9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">
                <v:textbox>
                  <w:txbxContent>
                    <w:p w:rsidRPr="00D65487" w:rsidR="002F5B74" w:rsidP="002F5B74" w:rsidRDefault="002F5B74" w14:paraId="1C5629AD" w14:textId="523E6F48">
                      <w:pPr>
                        <w:jc w:val="center"/>
                        <w:rPr>
                          <w:rFonts w:ascii="Homelike" w:hAnsi="Homelike" w:cstheme="minorHAnsi"/>
                          <w:color w:val="C45911" w:themeColor="accent2" w:themeShade="BF"/>
                          <w:sz w:val="32"/>
                          <w:szCs w:val="36"/>
                          <w:rPrChange w:author="Anjum, Aisha" w:date="2025-01-20T12:04:00Z" w16du:dateUtc="2025-01-20T12:04:00Z" w:id="41">
                            <w:rPr>
                              <w:rFonts w:ascii="Homelike" w:hAnsi="Homelike" w:cstheme="minorHAnsi"/>
                              <w:color w:val="ED7D31" w:themeColor="accent2"/>
                              <w:sz w:val="32"/>
                              <w:szCs w:val="36"/>
                            </w:rPr>
                          </w:rPrChange>
                        </w:rPr>
                      </w:pPr>
                      <w:r w:rsidRPr="00D65487">
                        <w:rPr>
                          <w:rFonts w:ascii="Homelike" w:hAnsi="Homelike" w:cstheme="minorHAnsi"/>
                          <w:color w:val="C45911" w:themeColor="accent2" w:themeShade="BF"/>
                          <w:sz w:val="32"/>
                          <w:szCs w:val="36"/>
                          <w:rPrChange w:author="Anjum, Aisha" w:date="2025-01-20T12:04:00Z" w16du:dateUtc="2025-01-20T12:04:00Z" w:id="42">
                            <w:rPr>
                              <w:rFonts w:ascii="Homelike" w:hAnsi="Homelike" w:cstheme="minorHAnsi"/>
                              <w:color w:val="ED7D31" w:themeColor="accent2"/>
                              <w:sz w:val="32"/>
                              <w:szCs w:val="36"/>
                            </w:rPr>
                          </w:rPrChange>
                        </w:rPr>
                        <w:t>Information for younger children</w:t>
                      </w:r>
                      <w:r w:rsidRPr="00D65487" w:rsidR="00DB0597">
                        <w:rPr>
                          <w:rFonts w:ascii="Homelike" w:hAnsi="Homelike" w:cstheme="minorHAnsi"/>
                          <w:color w:val="C45911" w:themeColor="accent2" w:themeShade="BF"/>
                          <w:sz w:val="32"/>
                          <w:szCs w:val="36"/>
                          <w:rPrChange w:author="Anjum, Aisha" w:date="2025-01-20T12:04:00Z" w16du:dateUtc="2025-01-20T12:04:00Z" w:id="43">
                            <w:rPr>
                              <w:rFonts w:ascii="Homelike" w:hAnsi="Homelike" w:cstheme="minorHAnsi"/>
                              <w:color w:val="ED7D31" w:themeColor="accent2"/>
                              <w:sz w:val="32"/>
                              <w:szCs w:val="36"/>
                            </w:rPr>
                          </w:rPrChange>
                        </w:rPr>
                        <w:t xml:space="preserve"> (under 10 years)</w:t>
                      </w:r>
                    </w:p>
                    <w:p w:rsidRPr="00D65487" w:rsidR="002F5B74" w:rsidP="002F5B74" w:rsidRDefault="002F5B74" w14:paraId="67E42576" w14:textId="77777777">
                      <w:pPr>
                        <w:jc w:val="center"/>
                        <w:rPr>
                          <w:rFonts w:ascii="Homelike" w:hAnsi="Homelike" w:cstheme="minorHAnsi"/>
                          <w:i/>
                          <w:iCs/>
                          <w:color w:val="C45911" w:themeColor="accent2" w:themeShade="BF"/>
                          <w:sz w:val="40"/>
                          <w:szCs w:val="44"/>
                          <w:u w:val="single"/>
                          <w:rPrChange w:author="Anjum, Aisha" w:date="2025-01-20T12:04:00Z" w16du:dateUtc="2025-01-20T12:04:00Z" w:id="44">
                            <w:rPr>
                              <w:rFonts w:ascii="Homelike" w:hAnsi="Homelike" w:cstheme="minorHAnsi"/>
                              <w:i/>
                              <w:iCs/>
                              <w:color w:val="ED7D31" w:themeColor="accent2"/>
                              <w:sz w:val="40"/>
                              <w:szCs w:val="44"/>
                              <w:u w:val="single"/>
                            </w:rPr>
                          </w:rPrChange>
                        </w:rPr>
                      </w:pPr>
                      <w:r w:rsidRPr="00D65487">
                        <w:rPr>
                          <w:rFonts w:ascii="Homelike" w:hAnsi="Homelike" w:cstheme="minorHAnsi"/>
                          <w:i/>
                          <w:iCs/>
                          <w:color w:val="C45911" w:themeColor="accent2" w:themeShade="BF"/>
                          <w:sz w:val="32"/>
                          <w:szCs w:val="36"/>
                          <w:rPrChange w:author="Anjum, Aisha" w:date="2025-01-20T12:04:00Z" w16du:dateUtc="2025-01-20T12:04:00Z" w:id="45">
                            <w:rPr>
                              <w:rFonts w:ascii="Homelike" w:hAnsi="Homelike" w:cstheme="minorHAnsi"/>
                              <w:i/>
                              <w:iCs/>
                              <w:color w:val="ED7D31" w:themeColor="accent2"/>
                              <w:sz w:val="32"/>
                              <w:szCs w:val="36"/>
                            </w:rPr>
                          </w:rPrChange>
                        </w:rPr>
                        <w:t>(read with parent/guardian/caregiver)</w:t>
                      </w:r>
                    </w:p>
                    <w:p w:rsidRPr="00155F04" w:rsidR="002F5B74" w:rsidRDefault="002F5B74" w14:paraId="672A6659" w14:textId="77777777">
                      <w:pPr>
                        <w:rPr>
                          <w:rFonts w:ascii="BLONDIE" w:hAnsi="BLONDIE"/>
                          <w:b/>
                          <w:bCs/>
                          <w:sz w:val="36"/>
                          <w:szCs w:val="36"/>
                        </w:rPr>
                      </w:pPr>
                    </w:p>
                  </w:txbxContent>
                </v:textbox>
              </v:shape>
            </w:pict>
          </mc:Fallback>
        </mc:AlternateContent>
      </w: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35CA5DA">
                <wp:simplePos x="0" y="0"/>
                <wp:positionH relativeFrom="margin">
                  <wp:posOffset>130934</wp:posOffset>
                </wp:positionH>
                <wp:positionV relativeFrom="paragraph">
                  <wp:posOffset>-160325</wp:posOffset>
                </wp:positionV>
                <wp:extent cx="6386195" cy="1091697"/>
                <wp:effectExtent l="19050" t="0" r="33655" b="32385"/>
                <wp:wrapNone/>
                <wp:docPr id="12" name="Cloud 12"/>
                <wp:cNvGraphicFramePr/>
                <a:graphic xmlns:a="http://schemas.openxmlformats.org/drawingml/2006/main">
                  <a:graphicData uri="http://schemas.microsoft.com/office/word/2010/wordprocessingShape">
                    <wps:wsp>
                      <wps:cNvSpPr/>
                      <wps:spPr>
                        <a:xfrm>
                          <a:off x="0" y="0"/>
                          <a:ext cx="6386195" cy="109169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BF485F" w:rsidR="006868D6" w:rsidP="00B525F5" w:rsidRDefault="006868D6" w14:paraId="72AD20A2" w14:textId="4338D161">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2F2294B">
              <v:shape id="Cloud 12" style="position:absolute;left:0;text-align:left;margin-left:10.3pt;margin-top:-12.6pt;width:502.85pt;height:85.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spid="_x0000_s1027" fillcolor="#ffd966 [1943]" strokecolor="#ffd966 [1943]" strokeweight="1pt"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" w14:anchorId="0E5280EE">
                <v:stroke joinstyle="miter"/>
                <v:formulas/>
                <v:path textboxrect="0,0,43200,43200" arrowok="t" o:connecttype="custom" o:connectlocs="693760,661513;319310,641372;1024156,881924;860362,891553;2435919,987834;2337170,943863;4261455,878184;4221984,926426;5045242,580065;5525833,760397;6178939,388007;5964884,455632;5665383,137119;5676618,169061;4298560,99870;4408248,59134;3273073,119278;3326143,84152;2069600,131206;2261777,165271;610089,399000;576531,363141" o:connectangles="0,0,0,0,0,0,0,0,0,0,0,0,0,0,0,0,0,0,0,0,0,0"/>
                <v:textbox>
                  <w:txbxContent>
                    <w:p w:rsidRPr="00BF485F" w:rsidR="006868D6" w:rsidP="00B525F5" w:rsidRDefault="006868D6" w14:paraId="0A37501D" w14:textId="4338D161">
                      <w:pPr>
                        <w:jc w:val="center"/>
                        <w:rPr>
                          <w:rFonts w:ascii="Funky Olive Mixed" w:hAnsi="Funky Olive Mixed" w:cstheme="minorHAnsi"/>
                          <w:color w:val="ED7D31" w:themeColor="accent2"/>
                          <w:sz w:val="28"/>
                          <w:szCs w:val="28"/>
                          <w:u w:val="single"/>
                        </w:rPr>
                      </w:pPr>
                    </w:p>
                  </w:txbxContent>
                </v:textbox>
                <w10:wrap anchorx="margin"/>
              </v:shape>
            </w:pict>
          </mc:Fallback>
        </mc:AlternateContent>
      </w:r>
    </w:p>
    <w:p w:rsidR="001E5971" w:rsidP="00C32E77" w:rsidRDefault="001E5971" w14:paraId="24F951D5" w14:textId="39230FD0">
      <w:pPr>
        <w:jc w:val="center"/>
        <w:rPr>
          <w:rFonts w:ascii="Comic Sans MS" w:hAnsi="Comic Sans MS" w:cstheme="minorHAnsi"/>
          <w:b/>
          <w:bCs/>
          <w:sz w:val="30"/>
          <w:szCs w:val="30"/>
          <w:u w:val="single"/>
        </w:rPr>
      </w:pPr>
    </w:p>
    <w:p w:rsidR="00D15D7C" w:rsidP="00C32E77" w:rsidRDefault="00D15D7C" w14:paraId="44C6D03C" w14:textId="39738421">
      <w:pPr>
        <w:jc w:val="center"/>
        <w:rPr>
          <w:rFonts w:ascii="Comic Sans MS" w:hAnsi="Comic Sans MS" w:cstheme="minorHAnsi"/>
          <w:b/>
          <w:bCs/>
          <w:sz w:val="30"/>
          <w:szCs w:val="30"/>
          <w:u w:val="single"/>
        </w:rPr>
      </w:pPr>
    </w:p>
    <w:p w:rsidR="00C12FBD" w:rsidP="00C32E77" w:rsidRDefault="00C12FBD" w14:paraId="70390969" w14:textId="14A461DF">
      <w:pPr>
        <w:rPr>
          <w:rFonts w:ascii="Comic Sans MS" w:hAnsi="Comic Sans MS" w:cstheme="minorHAnsi"/>
          <w:b/>
          <w:bCs/>
          <w:sz w:val="30"/>
          <w:szCs w:val="30"/>
          <w:u w:val="single"/>
        </w:rPr>
      </w:pPr>
    </w:p>
    <w:p w:rsidR="00C12FBD" w:rsidDel="007B1716" w:rsidP="00C32E77" w:rsidRDefault="00C12FBD" w14:paraId="2633386D" w14:textId="38377FEE">
      <w:pPr>
        <w:rPr>
          <w:del w:author="Anjum, Aisha" w:date="2025-01-20T12:07:00Z" w16du:dateUtc="2025-01-20T12:07:00Z" w:id="46"/>
          <w:rFonts w:ascii="Comic Sans MS" w:hAnsi="Comic Sans MS" w:cstheme="minorHAnsi"/>
          <w:b/>
          <w:bCs/>
          <w:sz w:val="30"/>
          <w:szCs w:val="30"/>
          <w:u w:val="single"/>
        </w:rPr>
      </w:pPr>
    </w:p>
    <w:p w:rsidR="00C32E77" w:rsidDel="007B1716" w:rsidP="00C32E77" w:rsidRDefault="00C32E77" w14:paraId="3F2AF62A" w14:textId="3483A1D2">
      <w:pPr>
        <w:rPr>
          <w:del w:author="Anjum, Aisha" w:date="2025-01-20T12:07:00Z" w16du:dateUtc="2025-01-20T12:07:00Z" w:id="47"/>
          <w:rFonts w:asciiTheme="minorHAnsi" w:hAnsiTheme="minorHAnsi" w:cstheme="minorHAnsi"/>
          <w:b/>
          <w:bCs/>
          <w:sz w:val="30"/>
          <w:szCs w:val="30"/>
        </w:rPr>
      </w:pPr>
    </w:p>
    <w:p w:rsidRPr="00D65487" w:rsidR="006868D6" w:rsidDel="007A15C3" w:rsidP="00C32E77" w:rsidRDefault="006868D6" w14:paraId="7A21073E" w14:textId="689DA3EE">
      <w:pPr>
        <w:rPr>
          <w:del w:author="Anjum, Aisha" w:date="2025-01-20T11:47:00Z" w16du:dateUtc="2025-01-20T11:47:00Z" w:id="48"/>
          <w:rFonts w:ascii="Comic Sans MS" w:hAnsi="Comic Sans MS" w:cstheme="minorHAnsi"/>
          <w:sz w:val="28"/>
          <w:szCs w:val="28"/>
          <w:rPrChange w:author="Anjum, Aisha" w:date="2025-01-20T12:03:00Z" w16du:dateUtc="2025-01-20T12:03:00Z" w:id="49">
            <w:rPr>
              <w:del w:author="Anjum, Aisha" w:date="2025-01-20T11:47:00Z" w16du:dateUtc="2025-01-20T11:47:00Z" w:id="50"/>
              <w:rFonts w:ascii="Comic Sans MS" w:hAnsi="Comic Sans MS" w:cstheme="minorHAnsi"/>
              <w:sz w:val="30"/>
              <w:szCs w:val="30"/>
            </w:rPr>
          </w:rPrChange>
        </w:rPr>
      </w:pPr>
    </w:p>
    <w:p w:rsidRPr="00D65487" w:rsidR="006A35C9" w:rsidDel="007A15C3" w:rsidP="00C32E77" w:rsidRDefault="006A35C9" w14:paraId="1ABD1100" w14:textId="1FF61BA5">
      <w:pPr>
        <w:rPr>
          <w:del w:author="Anjum, Aisha" w:date="2025-01-20T11:48:00Z" w16du:dateUtc="2025-01-20T11:48:00Z" w:id="51"/>
          <w:rFonts w:ascii="Comic Sans MS" w:hAnsi="Comic Sans MS" w:cstheme="minorHAnsi"/>
          <w:sz w:val="28"/>
          <w:szCs w:val="28"/>
          <w:rPrChange w:author="Anjum, Aisha" w:date="2025-01-20T12:03:00Z" w16du:dateUtc="2025-01-20T12:03:00Z" w:id="52">
            <w:rPr>
              <w:del w:author="Anjum, Aisha" w:date="2025-01-20T11:48:00Z" w16du:dateUtc="2025-01-20T11:48:00Z" w:id="53"/>
              <w:rFonts w:ascii="Comic Sans MS" w:hAnsi="Comic Sans MS" w:cstheme="minorHAnsi"/>
              <w:sz w:val="30"/>
              <w:szCs w:val="30"/>
            </w:rPr>
          </w:rPrChange>
        </w:rPr>
      </w:pPr>
      <w:r w:rsidRPr="00D65487">
        <w:rPr>
          <w:rFonts w:ascii="Comic Sans MS" w:hAnsi="Comic Sans MS" w:cstheme="minorHAnsi"/>
          <w:noProof/>
          <w:sz w:val="28"/>
          <w:szCs w:val="28"/>
          <w:u w:val="single"/>
          <w:rPrChange w:author="Anjum, Aisha" w:date="2025-01-20T12:03:00Z" w16du:dateUtc="2025-01-20T12:03:00Z" w:id="54">
            <w:rPr>
              <w:rFonts w:ascii="Comic Sans MS" w:hAnsi="Comic Sans MS" w:cstheme="minorHAnsi"/>
              <w:b/>
              <w:bCs/>
              <w:noProof/>
              <w:sz w:val="30"/>
              <w:szCs w:val="30"/>
              <w:u w:val="single"/>
            </w:rPr>
          </w:rPrChang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p>
    <w:p w:rsidRPr="00D65487" w:rsidR="00DB2193" w:rsidP="64671FA7" w:rsidRDefault="00DB2193" w14:paraId="504F3E1D" w14:textId="7EB5BA79">
      <w:pPr>
        <w:rPr>
          <w:rFonts w:ascii="Comic Sans MS" w:hAnsi="Comic Sans MS" w:cs="Arial" w:cstheme="minorBidi"/>
          <w:sz w:val="28"/>
          <w:szCs w:val="28"/>
          <w:rPrChange w:author="Anjum, Aisha" w:date="2025-01-20T12:03:00Z" w16du:dateUtc="2025-01-20T12:03:00Z" w:id="330420232">
            <w:rPr>
              <w:rFonts w:ascii="Comic Sans MS" w:hAnsi="Comic Sans MS" w:cs="Arial" w:cstheme="minorBidi"/>
              <w:sz w:val="30"/>
              <w:szCs w:val="30"/>
            </w:rPr>
          </w:rPrChange>
        </w:rPr>
      </w:pPr>
      <w:r w:rsidRPr="64671FA7" w:rsidR="00DB2193">
        <w:rPr>
          <w:rFonts w:ascii="Comic Sans MS" w:hAnsi="Comic Sans MS" w:cs="Arial" w:cstheme="minorBidi"/>
          <w:sz w:val="28"/>
          <w:szCs w:val="28"/>
          <w:rPrChange w:author="Anjum, Aisha" w:date="2025-01-20T12:03:00Z" w:id="370772599">
            <w:rPr>
              <w:rFonts w:ascii="Comic Sans MS" w:hAnsi="Comic Sans MS" w:cs="Arial" w:cstheme="minorBidi"/>
              <w:sz w:val="30"/>
              <w:szCs w:val="30"/>
            </w:rPr>
          </w:rPrChange>
        </w:rPr>
        <w:t xml:space="preserve">You are in the </w:t>
      </w:r>
      <w:r w:rsidRPr="64671FA7" w:rsidR="6B34BCA6">
        <w:rPr>
          <w:rFonts w:ascii="Comic Sans MS" w:hAnsi="Comic Sans MS" w:cs="Arial" w:cstheme="minorBidi"/>
          <w:sz w:val="28"/>
          <w:szCs w:val="28"/>
          <w:rPrChange w:author="Anjum, Aisha" w:date="2025-01-20T12:03:00Z" w:id="1206829953">
            <w:rPr>
              <w:rFonts w:ascii="Comic Sans MS" w:hAnsi="Comic Sans MS" w:cs="Arial" w:cstheme="minorBidi"/>
              <w:sz w:val="30"/>
              <w:szCs w:val="30"/>
            </w:rPr>
          </w:rPrChange>
        </w:rPr>
        <w:t>h</w:t>
      </w:r>
      <w:r w:rsidRPr="64671FA7" w:rsidR="00DB2193">
        <w:rPr>
          <w:rFonts w:ascii="Comic Sans MS" w:hAnsi="Comic Sans MS" w:cs="Arial" w:cstheme="minorBidi"/>
          <w:sz w:val="28"/>
          <w:szCs w:val="28"/>
          <w:rPrChange w:author="Anjum, Aisha" w:date="2025-01-20T12:03:00Z" w:id="251655253">
            <w:rPr>
              <w:rFonts w:ascii="Comic Sans MS" w:hAnsi="Comic Sans MS" w:cs="Arial" w:cstheme="minorBidi"/>
              <w:sz w:val="30"/>
              <w:szCs w:val="30"/>
            </w:rPr>
          </w:rPrChange>
        </w:rPr>
        <w:t>ospital because you are not feeling very well</w:t>
      </w:r>
      <w:ins w:author="Anjum, Aisha" w:date="2025-01-20T11:44:00Z" w:id="1464934383">
        <w:r w:rsidRPr="64671FA7" w:rsidR="00A06D52">
          <w:rPr>
            <w:rFonts w:ascii="Comic Sans MS" w:hAnsi="Comic Sans MS" w:cs="Arial" w:cstheme="minorBidi"/>
            <w:sz w:val="28"/>
            <w:szCs w:val="28"/>
            <w:rPrChange w:author="Anjum, Aisha" w:date="2025-01-20T12:03:00Z" w:id="1125527844">
              <w:rPr>
                <w:rFonts w:ascii="Comic Sans MS" w:hAnsi="Comic Sans MS" w:cs="Arial" w:cstheme="minorBidi"/>
                <w:sz w:val="30"/>
                <w:szCs w:val="30"/>
              </w:rPr>
            </w:rPrChange>
          </w:rPr>
          <w:t xml:space="preserve"> </w:t>
        </w:r>
      </w:ins>
      <w:ins w:author="Anjum, Aisha" w:date="2025-01-20T11:45:00Z" w:id="1537203968">
        <w:r w:rsidRPr="64671FA7" w:rsidR="00A06D52">
          <w:rPr>
            <w:rFonts w:ascii="Comic Sans MS" w:hAnsi="Comic Sans MS" w:cs="Arial" w:cstheme="minorBidi"/>
            <w:sz w:val="28"/>
            <w:szCs w:val="28"/>
            <w:rPrChange w:author="Anjum, Aisha" w:date="2025-01-20T12:03:00Z" w:id="83859710">
              <w:rPr>
                <w:rFonts w:ascii="Comic Sans MS" w:hAnsi="Comic Sans MS" w:cs="Arial" w:cstheme="minorBidi"/>
                <w:sz w:val="30"/>
                <w:szCs w:val="30"/>
              </w:rPr>
            </w:rPrChange>
          </w:rPr>
          <w:t>and have a cold</w:t>
        </w:r>
      </w:ins>
      <w:ins w:author="Anjum, Aisha" w:date="2025-01-20T12:17:17.975Z" w:id="1845235124">
        <w:r w:rsidRPr="64671FA7" w:rsidR="722F04E7">
          <w:rPr>
            <w:rFonts w:ascii="Comic Sans MS" w:hAnsi="Comic Sans MS" w:cs="Arial" w:cstheme="minorBidi"/>
            <w:sz w:val="28"/>
            <w:szCs w:val="28"/>
          </w:rPr>
          <w:t xml:space="preserve"> or </w:t>
        </w:r>
      </w:ins>
      <w:ins w:author="Anjum, Aisha" w:date="2025-01-20T11:45:00Z" w:id="1000165094">
        <w:r w:rsidRPr="64671FA7" w:rsidR="00A06D52">
          <w:rPr>
            <w:rFonts w:ascii="Comic Sans MS" w:hAnsi="Comic Sans MS" w:cs="Arial" w:cstheme="minorBidi"/>
            <w:sz w:val="28"/>
            <w:szCs w:val="28"/>
            <w:rPrChange w:author="Anjum, Aisha" w:date="2025-01-20T12:03:00Z" w:id="149339150">
              <w:rPr>
                <w:rFonts w:ascii="Comic Sans MS" w:hAnsi="Comic Sans MS" w:cs="Arial" w:cstheme="minorBidi"/>
                <w:sz w:val="30"/>
                <w:szCs w:val="30"/>
              </w:rPr>
            </w:rPrChange>
          </w:rPr>
          <w:t>flu</w:t>
        </w:r>
      </w:ins>
      <w:r w:rsidRPr="64671FA7" w:rsidR="00DB2193">
        <w:rPr>
          <w:rFonts w:ascii="Comic Sans MS" w:hAnsi="Comic Sans MS" w:cs="Arial" w:cstheme="minorBidi"/>
          <w:sz w:val="28"/>
          <w:szCs w:val="28"/>
          <w:rPrChange w:author="Anjum, Aisha" w:date="2025-01-20T12:03:00Z" w:id="778639597">
            <w:rPr>
              <w:rFonts w:ascii="Comic Sans MS" w:hAnsi="Comic Sans MS" w:cs="Arial" w:cstheme="minorBidi"/>
              <w:sz w:val="30"/>
              <w:szCs w:val="30"/>
            </w:rPr>
          </w:rPrChange>
        </w:rPr>
        <w:t>.</w:t>
      </w:r>
    </w:p>
    <w:p w:rsidRPr="00D65487" w:rsidR="00DB2193" w:rsidP="00C32E77" w:rsidRDefault="00DB2193" w14:paraId="51A07452" w14:textId="183ACDAA">
      <w:pPr>
        <w:rPr>
          <w:rFonts w:ascii="Comic Sans MS" w:hAnsi="Comic Sans MS" w:cstheme="minorHAnsi"/>
          <w:sz w:val="28"/>
          <w:szCs w:val="28"/>
          <w:rPrChange w:author="Anjum, Aisha" w:date="2025-01-20T12:03:00Z" w16du:dateUtc="2025-01-20T12:03:00Z" w:id="64">
            <w:rPr>
              <w:rFonts w:ascii="Comic Sans MS" w:hAnsi="Comic Sans MS" w:cstheme="minorHAnsi"/>
              <w:sz w:val="30"/>
              <w:szCs w:val="30"/>
            </w:rPr>
          </w:rPrChange>
        </w:rPr>
      </w:pPr>
    </w:p>
    <w:p w:rsidRPr="00D65487" w:rsidR="00DB2193" w:rsidP="1BA7BBC9" w:rsidRDefault="00DB2193" w14:paraId="475CBA0E" w14:textId="27834CBF">
      <w:pPr>
        <w:rPr>
          <w:rFonts w:ascii="Comic Sans MS" w:hAnsi="Comic Sans MS" w:cstheme="minorBidi"/>
          <w:sz w:val="28"/>
          <w:szCs w:val="28"/>
          <w:rPrChange w:author="Anjum, Aisha" w:date="2025-01-20T12:03:00Z" w16du:dateUtc="2025-01-20T12:03:00Z" w:id="65">
            <w:rPr>
              <w:rFonts w:ascii="Comic Sans MS" w:hAnsi="Comic Sans MS" w:cstheme="minorBidi"/>
              <w:sz w:val="30"/>
              <w:szCs w:val="30"/>
            </w:rPr>
          </w:rPrChange>
        </w:rPr>
      </w:pPr>
      <w:r w:rsidRPr="00D65487">
        <w:rPr>
          <w:rFonts w:ascii="Comic Sans MS" w:hAnsi="Comic Sans MS" w:cstheme="minorBidi"/>
          <w:sz w:val="28"/>
          <w:szCs w:val="28"/>
          <w:rPrChange w:author="Anjum, Aisha" w:date="2025-01-20T12:03:00Z" w16du:dateUtc="2025-01-20T12:03:00Z" w:id="66">
            <w:rPr>
              <w:rFonts w:ascii="Comic Sans MS" w:hAnsi="Comic Sans MS" w:cstheme="minorBidi"/>
              <w:sz w:val="30"/>
              <w:szCs w:val="30"/>
            </w:rPr>
          </w:rPrChange>
        </w:rPr>
        <w:t>The doctors and nurses at the hospital will do all they can to help you</w:t>
      </w:r>
      <w:r w:rsidRPr="00D65487" w:rsidR="1D84BDA3">
        <w:rPr>
          <w:rFonts w:ascii="Comic Sans MS" w:hAnsi="Comic Sans MS" w:cstheme="minorBidi"/>
          <w:sz w:val="28"/>
          <w:szCs w:val="28"/>
          <w:rPrChange w:author="Anjum, Aisha" w:date="2025-01-20T12:03:00Z" w16du:dateUtc="2025-01-20T12:03:00Z" w:id="67">
            <w:rPr>
              <w:rFonts w:ascii="Comic Sans MS" w:hAnsi="Comic Sans MS" w:cstheme="minorBidi"/>
              <w:sz w:val="30"/>
              <w:szCs w:val="30"/>
            </w:rPr>
          </w:rPrChange>
        </w:rPr>
        <w:t xml:space="preserve"> feel better</w:t>
      </w:r>
      <w:r w:rsidRPr="00D65487">
        <w:rPr>
          <w:rFonts w:ascii="Comic Sans MS" w:hAnsi="Comic Sans MS" w:cstheme="minorBidi"/>
          <w:sz w:val="28"/>
          <w:szCs w:val="28"/>
          <w:rPrChange w:author="Anjum, Aisha" w:date="2025-01-20T12:03:00Z" w16du:dateUtc="2025-01-20T12:03:00Z" w:id="68">
            <w:rPr>
              <w:rFonts w:ascii="Comic Sans MS" w:hAnsi="Comic Sans MS" w:cstheme="minorBidi"/>
              <w:sz w:val="30"/>
              <w:szCs w:val="30"/>
            </w:rPr>
          </w:rPrChange>
        </w:rPr>
        <w:t>.</w:t>
      </w:r>
    </w:p>
    <w:p w:rsidRPr="00D65487" w:rsidR="00DB2193" w:rsidP="00C32E77" w:rsidRDefault="00DB2193" w14:paraId="41077E52" w14:textId="16901A3A">
      <w:pPr>
        <w:rPr>
          <w:rFonts w:ascii="Comic Sans MS" w:hAnsi="Comic Sans MS" w:cstheme="minorHAnsi"/>
          <w:sz w:val="28"/>
          <w:szCs w:val="28"/>
          <w:rPrChange w:author="Anjum, Aisha" w:date="2025-01-20T12:03:00Z" w16du:dateUtc="2025-01-20T12:03:00Z" w:id="69">
            <w:rPr>
              <w:rFonts w:ascii="Comic Sans MS" w:hAnsi="Comic Sans MS" w:cstheme="minorHAnsi"/>
              <w:sz w:val="30"/>
              <w:szCs w:val="30"/>
            </w:rPr>
          </w:rPrChange>
        </w:rPr>
      </w:pPr>
    </w:p>
    <w:p w:rsidRPr="00D65487" w:rsidR="002422B3" w:rsidP="6F9788A1" w:rsidRDefault="00AF56AB" w14:paraId="3BCF7939" w14:textId="77777777">
      <w:pPr>
        <w:rPr>
          <w:ins w:author="Anjum, Aisha" w:date="2025-01-20T11:45:00Z" w16du:dateUtc="2025-01-20T11:45:00Z" w:id="70"/>
          <w:rFonts w:ascii="Comic Sans MS" w:hAnsi="Comic Sans MS" w:cstheme="minorBidi"/>
          <w:sz w:val="28"/>
          <w:szCs w:val="28"/>
          <w:rPrChange w:author="Anjum, Aisha" w:date="2025-01-20T12:03:00Z" w16du:dateUtc="2025-01-20T12:03:00Z" w:id="71">
            <w:rPr>
              <w:ins w:author="Anjum, Aisha" w:date="2025-01-20T11:45:00Z" w16du:dateUtc="2025-01-20T11:45:00Z" w:id="72"/>
              <w:rFonts w:ascii="Comic Sans MS" w:hAnsi="Comic Sans MS" w:cstheme="minorBidi"/>
              <w:sz w:val="30"/>
              <w:szCs w:val="30"/>
            </w:rPr>
          </w:rPrChange>
        </w:rPr>
      </w:pPr>
      <w:r w:rsidRPr="00D65487">
        <w:rPr>
          <w:rFonts w:ascii="Comic Sans MS" w:hAnsi="Comic Sans MS" w:cstheme="minorBidi"/>
          <w:sz w:val="28"/>
          <w:szCs w:val="28"/>
          <w:rPrChange w:author="Anjum, Aisha" w:date="2025-01-20T12:03:00Z" w16du:dateUtc="2025-01-20T12:03:00Z" w:id="73">
            <w:rPr>
              <w:rFonts w:ascii="Comic Sans MS" w:hAnsi="Comic Sans MS" w:cstheme="minorBidi"/>
              <w:sz w:val="30"/>
              <w:szCs w:val="30"/>
            </w:rPr>
          </w:rPrChange>
        </w:rPr>
        <w:t xml:space="preserve">We are testing </w:t>
      </w:r>
      <w:r w:rsidRPr="00D65487" w:rsidR="00DB2193">
        <w:rPr>
          <w:rFonts w:ascii="Comic Sans MS" w:hAnsi="Comic Sans MS" w:cstheme="minorBidi"/>
          <w:sz w:val="28"/>
          <w:szCs w:val="28"/>
          <w:rPrChange w:author="Anjum, Aisha" w:date="2025-01-20T12:03:00Z" w16du:dateUtc="2025-01-20T12:03:00Z" w:id="74">
            <w:rPr>
              <w:rFonts w:ascii="Comic Sans MS" w:hAnsi="Comic Sans MS" w:cstheme="minorBidi"/>
              <w:sz w:val="30"/>
              <w:szCs w:val="30"/>
            </w:rPr>
          </w:rPrChange>
        </w:rPr>
        <w:t xml:space="preserve">some </w:t>
      </w:r>
      <w:r w:rsidRPr="00D65487" w:rsidR="0077461F">
        <w:rPr>
          <w:rFonts w:ascii="Comic Sans MS" w:hAnsi="Comic Sans MS" w:cstheme="minorBidi"/>
          <w:sz w:val="28"/>
          <w:szCs w:val="28"/>
          <w:rPrChange w:author="Anjum, Aisha" w:date="2025-01-20T12:03:00Z" w16du:dateUtc="2025-01-20T12:03:00Z" w:id="75">
            <w:rPr>
              <w:rFonts w:ascii="Comic Sans MS" w:hAnsi="Comic Sans MS" w:cstheme="minorBidi"/>
              <w:sz w:val="30"/>
              <w:szCs w:val="30"/>
            </w:rPr>
          </w:rPrChange>
        </w:rPr>
        <w:t>medicines t</w:t>
      </w:r>
      <w:r w:rsidRPr="00D65487" w:rsidR="00DB2193">
        <w:rPr>
          <w:rFonts w:ascii="Comic Sans MS" w:hAnsi="Comic Sans MS" w:cstheme="minorBidi"/>
          <w:sz w:val="28"/>
          <w:szCs w:val="28"/>
          <w:rPrChange w:author="Anjum, Aisha" w:date="2025-01-20T12:03:00Z" w16du:dateUtc="2025-01-20T12:03:00Z" w:id="76">
            <w:rPr>
              <w:rFonts w:ascii="Comic Sans MS" w:hAnsi="Comic Sans MS" w:cstheme="minorBidi"/>
              <w:sz w:val="30"/>
              <w:szCs w:val="30"/>
            </w:rPr>
          </w:rPrChange>
        </w:rPr>
        <w:t xml:space="preserve">hat might help you feel better faster. </w:t>
      </w:r>
      <w:ins w:author="Anjum, Aisha" w:date="2025-01-20T11:45:00Z" w:id="77">
        <w:r w:rsidRPr="00D65487" w:rsidR="002422B3">
          <w:rPr>
            <w:rFonts w:ascii="Comic Sans MS" w:hAnsi="Comic Sans MS" w:cstheme="minorBidi"/>
            <w:sz w:val="28"/>
            <w:szCs w:val="28"/>
            <w:rPrChange w:author="Anjum, Aisha" w:date="2025-01-20T12:03:00Z" w16du:dateUtc="2025-01-20T12:03:00Z" w:id="78">
              <w:rPr>
                <w:rFonts w:ascii="Comic Sans MS" w:hAnsi="Comic Sans MS" w:cstheme="minorBidi"/>
                <w:sz w:val="30"/>
                <w:szCs w:val="30"/>
              </w:rPr>
            </w:rPrChange>
          </w:rPr>
          <w:t>These are:</w:t>
        </w:r>
      </w:ins>
    </w:p>
    <w:p w:rsidRPr="00D65487" w:rsidR="002422B3" w:rsidP="002422B3" w:rsidRDefault="002422B3" w14:paraId="3C7CD216" w14:textId="4F77A05F">
      <w:pPr>
        <w:pStyle w:val="ListParagraph"/>
        <w:numPr>
          <w:ilvl w:val="0"/>
          <w:numId w:val="4"/>
        </w:numPr>
        <w:rPr>
          <w:ins w:author="Anjum, Aisha" w:date="2025-01-20T11:46:00Z" w16du:dateUtc="2025-01-20T11:46:00Z" w:id="79"/>
          <w:rFonts w:ascii="Comic Sans MS" w:hAnsi="Comic Sans MS"/>
          <w:sz w:val="28"/>
          <w:szCs w:val="28"/>
          <w:rPrChange w:author="Anjum, Aisha" w:date="2025-01-20T12:03:00Z" w16du:dateUtc="2025-01-20T12:03:00Z" w:id="80">
            <w:rPr>
              <w:ins w:author="Anjum, Aisha" w:date="2025-01-20T11:46:00Z" w16du:dateUtc="2025-01-20T11:46:00Z" w:id="81"/>
              <w:rFonts w:ascii="Comic Sans MS" w:hAnsi="Comic Sans MS"/>
              <w:sz w:val="30"/>
              <w:szCs w:val="30"/>
            </w:rPr>
          </w:rPrChange>
        </w:rPr>
      </w:pPr>
      <w:ins w:author="Anjum, Aisha" w:date="2025-01-20T11:45:00Z" w:id="82">
        <w:r w:rsidRPr="00D65487">
          <w:rPr>
            <w:rFonts w:ascii="Comic Sans MS" w:hAnsi="Comic Sans MS"/>
            <w:sz w:val="28"/>
            <w:szCs w:val="28"/>
            <w:rPrChange w:author="Anjum, Aisha" w:date="2025-01-20T12:03:00Z" w16du:dateUtc="2025-01-20T12:03:00Z" w:id="83">
              <w:rPr/>
            </w:rPrChange>
          </w:rPr>
          <w:t>steroids - which reduce swelling in the chest</w:t>
        </w:r>
      </w:ins>
    </w:p>
    <w:p w:rsidRPr="00D65487" w:rsidR="002422B3" w:rsidP="64671FA7" w:rsidRDefault="002422B3" w14:paraId="3E7AC43E" w14:textId="40077233">
      <w:pPr>
        <w:pStyle w:val="ListParagraph"/>
        <w:numPr>
          <w:ilvl w:val="0"/>
          <w:numId w:val="4"/>
        </w:numPr>
        <w:spacing w:after="0"/>
        <w:rPr>
          <w:ins w:author="Anjum, Aisha" w:date="2025-01-20T11:45:00Z" w16du:dateUtc="2025-01-20T11:45:00Z" w:id="44376638"/>
          <w:rFonts w:ascii="Comic Sans MS" w:hAnsi="Comic Sans MS"/>
          <w:sz w:val="28"/>
          <w:szCs w:val="28"/>
          <w:rPrChange w:author="Anjum, Aisha" w:date="2025-01-20T12:03:00Z" w16du:dateUtc="2025-01-20T12:03:00Z" w:id="332864217">
            <w:rPr>
              <w:ins w:author="Anjum, Aisha" w:date="2025-01-20T11:45:00Z" w16du:dateUtc="2025-01-20T11:45:00Z" w:id="1933495706"/>
            </w:rPr>
          </w:rPrChange>
        </w:rPr>
        <w:pPrChange w:author="Anjum, Aisha" w:date="2025-01-20T11:47:00Z" w16du:dateUtc="2025-01-20T11:47:00Z" w:id="87">
          <w:pPr/>
        </w:pPrChange>
      </w:pPr>
      <w:ins w:author="Anjum, Aisha" w:date="2025-01-20T11:45:00Z" w:id="1724161515">
        <w:r w:rsidRPr="64671FA7" w:rsidR="002422B3">
          <w:rPr>
            <w:rFonts w:ascii="Comic Sans MS" w:hAnsi="Comic Sans MS"/>
            <w:sz w:val="28"/>
            <w:szCs w:val="28"/>
            <w:rPrChange w:author="Anjum, Aisha" w:date="2025-01-20T12:03:00Z" w:id="306080230"/>
          </w:rPr>
          <w:t xml:space="preserve">antivirals - which help to fight </w:t>
        </w:r>
      </w:ins>
      <w:ins w:author="Anjum, Aisha" w:date="2025-01-20T12:16:41.694Z" w:id="938937226">
        <w:r w:rsidRPr="64671FA7" w:rsidR="25AA720D">
          <w:rPr>
            <w:rFonts w:ascii="Comic Sans MS" w:hAnsi="Comic Sans MS"/>
            <w:sz w:val="28"/>
            <w:szCs w:val="28"/>
          </w:rPr>
          <w:t>bug</w:t>
        </w:r>
      </w:ins>
      <w:ins w:author="Anjum, Aisha" w:date="2025-01-20T12:17:08.994Z" w:id="498643316">
        <w:r w:rsidRPr="64671FA7" w:rsidR="25AA720D">
          <w:rPr>
            <w:rFonts w:ascii="Comic Sans MS" w:hAnsi="Comic Sans MS"/>
            <w:sz w:val="28"/>
            <w:szCs w:val="28"/>
          </w:rPr>
          <w:t>s</w:t>
        </w:r>
      </w:ins>
    </w:p>
    <w:p w:rsidRPr="00D65487" w:rsidR="002422B3" w:rsidP="6F9788A1" w:rsidRDefault="002422B3" w14:paraId="7434D524" w14:textId="77777777">
      <w:pPr>
        <w:rPr>
          <w:ins w:author="Anjum, Aisha" w:date="2025-01-20T11:45:00Z" w16du:dateUtc="2025-01-20T11:45:00Z" w:id="90"/>
          <w:rFonts w:ascii="Comic Sans MS" w:hAnsi="Comic Sans MS" w:cstheme="minorBidi"/>
          <w:sz w:val="20"/>
          <w:szCs w:val="20"/>
          <w:rPrChange w:author="Anjum, Aisha" w:date="2025-01-20T12:03:00Z" w16du:dateUtc="2025-01-20T12:03:00Z" w:id="91">
            <w:rPr>
              <w:ins w:author="Anjum, Aisha" w:date="2025-01-20T11:45:00Z" w16du:dateUtc="2025-01-20T11:45:00Z" w:id="92"/>
              <w:rFonts w:ascii="Comic Sans MS" w:hAnsi="Comic Sans MS" w:cstheme="minorBidi"/>
              <w:sz w:val="30"/>
              <w:szCs w:val="30"/>
            </w:rPr>
          </w:rPrChange>
        </w:rPr>
      </w:pPr>
    </w:p>
    <w:p w:rsidR="007B1716" w:rsidP="64671FA7" w:rsidRDefault="00C6591E" w14:paraId="2C151235" w14:textId="389D91E7">
      <w:pPr>
        <w:rPr>
          <w:ins w:author="Anjum, Aisha" w:date="2025-01-20T12:06:00Z" w16du:dateUtc="2025-01-20T12:06:00Z" w:id="2133644378"/>
          <w:rFonts w:ascii="Comic Sans MS" w:hAnsi="Comic Sans MS" w:cs="Arial" w:cstheme="minorBidi"/>
          <w:sz w:val="28"/>
          <w:szCs w:val="28"/>
        </w:rPr>
      </w:pPr>
      <w:ins w:author="Anjum, Aisha" w:date="2025-01-20T12:02:00Z" w:id="389402596">
        <w:r w:rsidRPr="64671FA7" w:rsidR="00C6591E">
          <w:rPr>
            <w:rFonts w:ascii="Comic Sans MS" w:hAnsi="Comic Sans MS" w:cs="Arial" w:cstheme="minorBidi"/>
            <w:sz w:val="28"/>
            <w:szCs w:val="28"/>
            <w:rPrChange w:author="Anjum, Aisha" w:date="2025-01-20T12:03:00Z" w:id="444168724">
              <w:rPr>
                <w:rFonts w:ascii="Comic Sans MS" w:hAnsi="Comic Sans MS" w:cs="Arial" w:cstheme="minorBidi"/>
                <w:sz w:val="30"/>
                <w:szCs w:val="30"/>
              </w:rPr>
            </w:rPrChange>
          </w:rPr>
          <w:t xml:space="preserve">There can be side effects </w:t>
        </w:r>
        <w:r w:rsidRPr="64671FA7" w:rsidR="00FB52A9">
          <w:rPr>
            <w:rFonts w:ascii="Comic Sans MS" w:hAnsi="Comic Sans MS" w:cs="Arial" w:cstheme="minorBidi"/>
            <w:sz w:val="28"/>
            <w:szCs w:val="28"/>
            <w:rPrChange w:author="Anjum, Aisha" w:date="2025-01-20T12:03:00Z" w:id="453105296">
              <w:rPr>
                <w:rFonts w:ascii="Comic Sans MS" w:hAnsi="Comic Sans MS" w:cs="Arial" w:cstheme="minorBidi"/>
                <w:sz w:val="30"/>
                <w:szCs w:val="30"/>
              </w:rPr>
            </w:rPrChange>
          </w:rPr>
          <w:t xml:space="preserve">which </w:t>
        </w:r>
      </w:ins>
      <w:ins w:author="Anjum, Aisha" w:date="2025-01-20T12:12:24.462Z" w:id="1538941935">
        <w:r w:rsidRPr="64671FA7" w:rsidR="5E43F3ED">
          <w:rPr>
            <w:rFonts w:ascii="Comic Sans MS" w:hAnsi="Comic Sans MS" w:cs="Arial" w:cstheme="minorBidi"/>
            <w:sz w:val="28"/>
            <w:szCs w:val="28"/>
          </w:rPr>
          <w:t>are</w:t>
        </w:r>
      </w:ins>
      <w:ins w:author="Anjum, Aisha" w:date="2025-01-20T12:02:00Z" w:id="1378902252">
        <w:r w:rsidRPr="64671FA7" w:rsidR="00C6591E">
          <w:rPr>
            <w:rFonts w:ascii="Comic Sans MS" w:hAnsi="Comic Sans MS" w:cs="Arial" w:cstheme="minorBidi"/>
            <w:sz w:val="28"/>
            <w:szCs w:val="28"/>
            <w:rPrChange w:author="Anjum, Aisha" w:date="2025-01-20T12:03:00Z" w:id="1730415973">
              <w:rPr>
                <w:rFonts w:ascii="Comic Sans MS" w:hAnsi="Comic Sans MS" w:cs="Arial" w:cstheme="minorBidi"/>
                <w:sz w:val="30"/>
                <w:szCs w:val="30"/>
              </w:rPr>
            </w:rPrChange>
          </w:rPr>
          <w:t xml:space="preserve"> </w:t>
        </w:r>
      </w:ins>
      <w:ins w:author="Anjum, Aisha" w:date="2025-01-20T12:11:40.282Z" w:id="374301279">
        <w:r w:rsidRPr="64671FA7" w:rsidR="3FAA1A78">
          <w:rPr>
            <w:rFonts w:ascii="Comic Sans MS" w:hAnsi="Comic Sans MS" w:cs="Arial" w:cstheme="minorBidi"/>
            <w:sz w:val="28"/>
            <w:szCs w:val="28"/>
          </w:rPr>
          <w:t>like</w:t>
        </w:r>
      </w:ins>
      <w:ins w:author="Anjum, Aisha" w:date="2025-01-20T12:02:00Z" w:id="758857027">
        <w:r w:rsidRPr="64671FA7" w:rsidR="00C6591E">
          <w:rPr>
            <w:rFonts w:ascii="Comic Sans MS" w:hAnsi="Comic Sans MS" w:cs="Arial" w:cstheme="minorBidi"/>
            <w:sz w:val="28"/>
            <w:szCs w:val="28"/>
            <w:rPrChange w:author="Anjum, Aisha" w:date="2025-01-20T12:03:00Z" w:id="1206040637">
              <w:rPr>
                <w:rFonts w:ascii="Comic Sans MS" w:hAnsi="Comic Sans MS" w:cs="Arial" w:cstheme="minorBidi"/>
                <w:sz w:val="30"/>
                <w:szCs w:val="30"/>
              </w:rPr>
            </w:rPrChange>
          </w:rPr>
          <w:t xml:space="preserve"> </w:t>
        </w:r>
      </w:ins>
      <w:ins w:author="Anjum, Aisha" w:date="2025-01-20T12:13:35.22Z" w:id="1977220833">
        <w:r w:rsidRPr="64671FA7" w:rsidR="0D8DD416">
          <w:rPr>
            <w:rFonts w:ascii="Comic Sans MS" w:hAnsi="Comic Sans MS" w:cs="Arial" w:cstheme="minorBidi"/>
            <w:sz w:val="28"/>
            <w:szCs w:val="28"/>
          </w:rPr>
          <w:t>those</w:t>
        </w:r>
      </w:ins>
      <w:ins w:author="Anjum, Aisha" w:date="2025-01-20T12:02:00Z" w:id="223846907">
        <w:r w:rsidRPr="64671FA7" w:rsidR="00C6591E">
          <w:rPr>
            <w:rFonts w:ascii="Comic Sans MS" w:hAnsi="Comic Sans MS" w:cs="Arial" w:cstheme="minorBidi"/>
            <w:sz w:val="28"/>
            <w:szCs w:val="28"/>
            <w:rPrChange w:author="Anjum, Aisha" w:date="2025-01-20T12:03:00Z" w:id="1837327234">
              <w:rPr>
                <w:rFonts w:ascii="Comic Sans MS" w:hAnsi="Comic Sans MS" w:cs="Arial" w:cstheme="minorBidi"/>
                <w:sz w:val="30"/>
                <w:szCs w:val="30"/>
              </w:rPr>
            </w:rPrChange>
          </w:rPr>
          <w:t xml:space="preserve"> </w:t>
        </w:r>
      </w:ins>
      <w:ins w:author="Anjum, Aisha" w:date="2025-01-20T12:12:34.409Z" w:id="622155305">
        <w:r w:rsidRPr="64671FA7" w:rsidR="4BDAE5BB">
          <w:rPr>
            <w:rFonts w:ascii="Comic Sans MS" w:hAnsi="Comic Sans MS" w:cs="Arial" w:cstheme="minorBidi"/>
            <w:sz w:val="28"/>
            <w:szCs w:val="28"/>
          </w:rPr>
          <w:t xml:space="preserve">you might have </w:t>
        </w:r>
      </w:ins>
      <w:ins w:author="Anjum, Aisha" w:date="2025-01-20T12:02:00Z" w:id="2079283218">
        <w:r w:rsidRPr="64671FA7" w:rsidR="00C6591E">
          <w:rPr>
            <w:rFonts w:ascii="Comic Sans MS" w:hAnsi="Comic Sans MS" w:cs="Arial" w:cstheme="minorBidi"/>
            <w:sz w:val="28"/>
            <w:szCs w:val="28"/>
            <w:rPrChange w:author="Anjum, Aisha" w:date="2025-01-20T12:03:00Z" w:id="1347758934">
              <w:rPr>
                <w:rFonts w:ascii="Comic Sans MS" w:hAnsi="Comic Sans MS" w:cs="Arial" w:cstheme="minorBidi"/>
                <w:sz w:val="30"/>
                <w:szCs w:val="30"/>
              </w:rPr>
            </w:rPrChange>
          </w:rPr>
          <w:t>after taking other medic</w:t>
        </w:r>
      </w:ins>
      <w:ins w:author="Anjum, Aisha" w:date="2025-01-20T12:13:04.838Z" w:id="1305358667">
        <w:r w:rsidRPr="64671FA7" w:rsidR="4E5A6936">
          <w:rPr>
            <w:rFonts w:ascii="Comic Sans MS" w:hAnsi="Comic Sans MS" w:cs="Arial" w:cstheme="minorBidi"/>
            <w:sz w:val="28"/>
            <w:szCs w:val="28"/>
          </w:rPr>
          <w:t>ines</w:t>
        </w:r>
      </w:ins>
      <w:ins w:author="Anjum, Aisha" w:date="2025-01-20T12:02:00Z" w:id="223234361">
        <w:r w:rsidRPr="64671FA7" w:rsidR="00C6591E">
          <w:rPr>
            <w:rFonts w:ascii="Comic Sans MS" w:hAnsi="Comic Sans MS" w:cs="Arial" w:cstheme="minorBidi"/>
            <w:sz w:val="28"/>
            <w:szCs w:val="28"/>
            <w:rPrChange w:author="Anjum, Aisha" w:date="2025-01-20T12:03:00Z" w:id="1710871129">
              <w:rPr>
                <w:rFonts w:ascii="Comic Sans MS" w:hAnsi="Comic Sans MS" w:cs="Arial" w:cstheme="minorBidi"/>
                <w:sz w:val="30"/>
                <w:szCs w:val="30"/>
              </w:rPr>
            </w:rPrChange>
          </w:rPr>
          <w:t>. For example, feeling sick or getting a headache.</w:t>
        </w:r>
      </w:ins>
    </w:p>
    <w:p w:rsidRPr="00D65487" w:rsidR="00407026" w:rsidP="6F9788A1" w:rsidRDefault="007B1716" w14:paraId="4DF6A0EA" w14:textId="70F7DFF7">
      <w:pPr>
        <w:rPr>
          <w:ins w:author="Anjum, Aisha" w:date="2025-01-20T11:51:00Z" w16du:dateUtc="2025-01-20T11:51:00Z" w:id="102"/>
          <w:rFonts w:ascii="Comic Sans MS" w:hAnsi="Comic Sans MS" w:cstheme="minorBidi"/>
          <w:sz w:val="28"/>
          <w:szCs w:val="28"/>
          <w:rPrChange w:author="Anjum, Aisha" w:date="2025-01-20T12:03:00Z" w16du:dateUtc="2025-01-20T12:03:00Z" w:id="103">
            <w:rPr>
              <w:ins w:author="Anjum, Aisha" w:date="2025-01-20T11:51:00Z" w16du:dateUtc="2025-01-20T11:51:00Z" w:id="104"/>
              <w:rFonts w:ascii="Comic Sans MS" w:hAnsi="Comic Sans MS" w:cstheme="minorBidi"/>
              <w:sz w:val="30"/>
              <w:szCs w:val="30"/>
            </w:rPr>
          </w:rPrChange>
        </w:rPr>
      </w:pPr>
      <w:ins w:author="Anjum, Aisha" w:date="2025-01-20T12:06:00Z" w:id="105">
        <w:r w:rsidRPr="007B1716">
          <w:rPr>
            <w:rFonts w:ascii="Comic Sans MS" w:hAnsi="Comic Sans MS" w:cstheme="minorBidi"/>
            <w:sz w:val="28"/>
            <w:szCs w:val="28"/>
          </w:rPr>
          <w:t>Your doctor will keep a close eye on you, and if they are worried about any side effects, they will stop the medic</w:t>
        </w:r>
      </w:ins>
      <w:ins w:author="Anjum, Aisha" w:date="2025-01-20T12:06:00Z" w16du:dateUtc="2025-01-20T12:06:00Z" w:id="106">
        <w:r>
          <w:rPr>
            <w:rFonts w:ascii="Comic Sans MS" w:hAnsi="Comic Sans MS" w:cstheme="minorBidi"/>
            <w:sz w:val="28"/>
            <w:szCs w:val="28"/>
          </w:rPr>
          <w:t>ines</w:t>
        </w:r>
      </w:ins>
      <w:ins w:author="Anjum, Aisha" w:date="2025-01-20T12:06:00Z" w:id="107">
        <w:r w:rsidRPr="007B1716">
          <w:rPr>
            <w:rFonts w:ascii="Comic Sans MS" w:hAnsi="Comic Sans MS" w:cstheme="minorBidi"/>
            <w:sz w:val="28"/>
            <w:szCs w:val="28"/>
          </w:rPr>
          <w:t>.</w:t>
        </w:r>
      </w:ins>
      <w:ins w:author="Anjum, Aisha" w:date="2025-01-20T12:02:00Z" w:id="108">
        <w:r w:rsidRPr="00D65487" w:rsidR="00C6591E">
          <w:rPr>
            <w:rFonts w:ascii="Comic Sans MS" w:hAnsi="Comic Sans MS" w:cstheme="minorBidi"/>
            <w:sz w:val="28"/>
            <w:szCs w:val="28"/>
            <w:rPrChange w:author="Anjum, Aisha" w:date="2025-01-20T12:03:00Z" w16du:dateUtc="2025-01-20T12:03:00Z" w:id="109">
              <w:rPr>
                <w:rFonts w:ascii="Comic Sans MS" w:hAnsi="Comic Sans MS" w:cstheme="minorBidi"/>
                <w:sz w:val="30"/>
                <w:szCs w:val="30"/>
              </w:rPr>
            </w:rPrChange>
          </w:rPr>
          <w:br/>
        </w:r>
      </w:ins>
    </w:p>
    <w:p w:rsidRPr="00D65487" w:rsidR="00DB2193" w:rsidP="6F9788A1" w:rsidRDefault="00DB2193" w14:paraId="48BC6783" w14:textId="5EFDE993">
      <w:pPr>
        <w:rPr>
          <w:rFonts w:ascii="Comic Sans MS" w:hAnsi="Comic Sans MS" w:cstheme="minorBidi"/>
          <w:sz w:val="28"/>
          <w:szCs w:val="28"/>
          <w:rPrChange w:author="Anjum, Aisha" w:date="2025-01-20T12:03:00Z" w16du:dateUtc="2025-01-20T12:03:00Z" w:id="110">
            <w:rPr>
              <w:rFonts w:ascii="Comic Sans MS" w:hAnsi="Comic Sans MS" w:cstheme="minorBidi"/>
              <w:sz w:val="30"/>
              <w:szCs w:val="30"/>
            </w:rPr>
          </w:rPrChange>
        </w:rPr>
      </w:pPr>
      <w:r w:rsidRPr="00D65487">
        <w:rPr>
          <w:rFonts w:ascii="Comic Sans MS" w:hAnsi="Comic Sans MS" w:cstheme="minorBidi"/>
          <w:sz w:val="28"/>
          <w:szCs w:val="28"/>
          <w:rPrChange w:author="Anjum, Aisha" w:date="2025-01-20T12:03:00Z" w16du:dateUtc="2025-01-20T12:03:00Z" w:id="111">
            <w:rPr>
              <w:rFonts w:ascii="Comic Sans MS" w:hAnsi="Comic Sans MS" w:cstheme="minorBidi"/>
              <w:sz w:val="30"/>
              <w:szCs w:val="30"/>
            </w:rPr>
          </w:rPrChange>
        </w:rPr>
        <w:t xml:space="preserve">Your parents will </w:t>
      </w:r>
      <w:ins w:author="Anjum, Aisha" w:date="2025-01-20T11:46:00Z" w16du:dateUtc="2025-01-20T11:46:00Z" w:id="112">
        <w:r w:rsidRPr="00D65487" w:rsidR="00CE607A">
          <w:rPr>
            <w:rFonts w:ascii="Comic Sans MS" w:hAnsi="Comic Sans MS" w:cstheme="minorBidi"/>
            <w:sz w:val="28"/>
            <w:szCs w:val="28"/>
            <w:rPrChange w:author="Anjum, Aisha" w:date="2025-01-20T12:03:00Z" w16du:dateUtc="2025-01-20T12:03:00Z" w:id="113">
              <w:rPr>
                <w:rFonts w:ascii="Comic Sans MS" w:hAnsi="Comic Sans MS" w:cstheme="minorBidi"/>
                <w:sz w:val="30"/>
                <w:szCs w:val="30"/>
              </w:rPr>
            </w:rPrChange>
          </w:rPr>
          <w:t xml:space="preserve">talk to you and </w:t>
        </w:r>
      </w:ins>
      <w:r w:rsidRPr="00D65487">
        <w:rPr>
          <w:rFonts w:ascii="Comic Sans MS" w:hAnsi="Comic Sans MS" w:cstheme="minorBidi"/>
          <w:sz w:val="28"/>
          <w:szCs w:val="28"/>
          <w:rPrChange w:author="Anjum, Aisha" w:date="2025-01-20T12:03:00Z" w16du:dateUtc="2025-01-20T12:03:00Z" w:id="114">
            <w:rPr>
              <w:rFonts w:ascii="Comic Sans MS" w:hAnsi="Comic Sans MS" w:cstheme="minorBidi"/>
              <w:sz w:val="30"/>
              <w:szCs w:val="30"/>
            </w:rPr>
          </w:rPrChange>
        </w:rPr>
        <w:t>decide</w:t>
      </w:r>
      <w:ins w:author="Anjum, Aisha" w:date="2025-01-20T11:46:00Z" w16du:dateUtc="2025-01-20T11:46:00Z" w:id="115">
        <w:r w:rsidRPr="00D65487" w:rsidR="00CE607A">
          <w:rPr>
            <w:rFonts w:ascii="Comic Sans MS" w:hAnsi="Comic Sans MS" w:cstheme="minorBidi"/>
            <w:sz w:val="28"/>
            <w:szCs w:val="28"/>
            <w:rPrChange w:author="Anjum, Aisha" w:date="2025-01-20T12:03:00Z" w16du:dateUtc="2025-01-20T12:03:00Z" w:id="116">
              <w:rPr>
                <w:rFonts w:ascii="Comic Sans MS" w:hAnsi="Comic Sans MS" w:cstheme="minorBidi"/>
                <w:sz w:val="30"/>
                <w:szCs w:val="30"/>
              </w:rPr>
            </w:rPrChange>
          </w:rPr>
          <w:t xml:space="preserve"> with you</w:t>
        </w:r>
      </w:ins>
      <w:r w:rsidRPr="00D65487">
        <w:rPr>
          <w:rFonts w:ascii="Comic Sans MS" w:hAnsi="Comic Sans MS" w:cstheme="minorBidi"/>
          <w:sz w:val="28"/>
          <w:szCs w:val="28"/>
          <w:rPrChange w:author="Anjum, Aisha" w:date="2025-01-20T12:03:00Z" w16du:dateUtc="2025-01-20T12:03:00Z" w:id="117">
            <w:rPr>
              <w:rFonts w:ascii="Comic Sans MS" w:hAnsi="Comic Sans MS" w:cstheme="minorBidi"/>
              <w:sz w:val="30"/>
              <w:szCs w:val="30"/>
            </w:rPr>
          </w:rPrChange>
        </w:rPr>
        <w:t xml:space="preserve"> if </w:t>
      </w:r>
      <w:r w:rsidRPr="00D65487" w:rsidR="0004053E">
        <w:rPr>
          <w:rFonts w:ascii="Comic Sans MS" w:hAnsi="Comic Sans MS" w:cstheme="minorBidi"/>
          <w:sz w:val="28"/>
          <w:szCs w:val="28"/>
          <w:rPrChange w:author="Anjum, Aisha" w:date="2025-01-20T12:03:00Z" w16du:dateUtc="2025-01-20T12:03:00Z" w:id="118">
            <w:rPr>
              <w:rFonts w:ascii="Comic Sans MS" w:hAnsi="Comic Sans MS" w:cstheme="minorBidi"/>
              <w:sz w:val="30"/>
              <w:szCs w:val="30"/>
            </w:rPr>
          </w:rPrChange>
        </w:rPr>
        <w:t>you</w:t>
      </w:r>
      <w:r w:rsidRPr="00D65487">
        <w:rPr>
          <w:rFonts w:ascii="Comic Sans MS" w:hAnsi="Comic Sans MS" w:cstheme="minorBidi"/>
          <w:sz w:val="28"/>
          <w:szCs w:val="28"/>
          <w:rPrChange w:author="Anjum, Aisha" w:date="2025-01-20T12:03:00Z" w16du:dateUtc="2025-01-20T12:03:00Z" w:id="119">
            <w:rPr>
              <w:rFonts w:ascii="Comic Sans MS" w:hAnsi="Comic Sans MS" w:cstheme="minorBidi"/>
              <w:sz w:val="30"/>
              <w:szCs w:val="30"/>
            </w:rPr>
          </w:rPrChange>
        </w:rPr>
        <w:t xml:space="preserve"> </w:t>
      </w:r>
      <w:del w:author="Anjum, Aisha" w:date="2025-01-20T11:46:00Z" w16du:dateUtc="2025-01-20T11:46:00Z" w:id="120">
        <w:r w:rsidRPr="00D65487" w:rsidDel="00CE607A">
          <w:rPr>
            <w:rFonts w:ascii="Comic Sans MS" w:hAnsi="Comic Sans MS" w:cstheme="minorBidi"/>
            <w:sz w:val="28"/>
            <w:szCs w:val="28"/>
            <w:rPrChange w:author="Anjum, Aisha" w:date="2025-01-20T12:03:00Z" w16du:dateUtc="2025-01-20T12:03:00Z" w:id="121">
              <w:rPr>
                <w:rFonts w:ascii="Comic Sans MS" w:hAnsi="Comic Sans MS" w:cstheme="minorBidi"/>
                <w:sz w:val="30"/>
                <w:szCs w:val="30"/>
              </w:rPr>
            </w:rPrChange>
          </w:rPr>
          <w:delText xml:space="preserve">can </w:delText>
        </w:r>
      </w:del>
      <w:ins w:author="Anjum, Aisha" w:date="2025-01-20T11:46:00Z" w16du:dateUtc="2025-01-20T11:46:00Z" w:id="122">
        <w:r w:rsidRPr="00D65487" w:rsidR="00CE607A">
          <w:rPr>
            <w:rFonts w:ascii="Comic Sans MS" w:hAnsi="Comic Sans MS" w:cstheme="minorBidi"/>
            <w:sz w:val="28"/>
            <w:szCs w:val="28"/>
            <w:rPrChange w:author="Anjum, Aisha" w:date="2025-01-20T12:03:00Z" w16du:dateUtc="2025-01-20T12:03:00Z" w:id="123">
              <w:rPr>
                <w:rFonts w:ascii="Comic Sans MS" w:hAnsi="Comic Sans MS" w:cstheme="minorBidi"/>
                <w:sz w:val="30"/>
                <w:szCs w:val="30"/>
              </w:rPr>
            </w:rPrChange>
          </w:rPr>
          <w:t xml:space="preserve">want to </w:t>
        </w:r>
      </w:ins>
      <w:r w:rsidRPr="00D65487">
        <w:rPr>
          <w:rFonts w:ascii="Comic Sans MS" w:hAnsi="Comic Sans MS" w:cstheme="minorBidi"/>
          <w:sz w:val="28"/>
          <w:szCs w:val="28"/>
          <w:rPrChange w:author="Anjum, Aisha" w:date="2025-01-20T12:03:00Z" w16du:dateUtc="2025-01-20T12:03:00Z" w:id="124">
            <w:rPr>
              <w:rFonts w:ascii="Comic Sans MS" w:hAnsi="Comic Sans MS" w:cstheme="minorBidi"/>
              <w:sz w:val="30"/>
              <w:szCs w:val="30"/>
            </w:rPr>
          </w:rPrChange>
        </w:rPr>
        <w:t xml:space="preserve">try these </w:t>
      </w:r>
      <w:r w:rsidRPr="00D65487" w:rsidR="00353A8A">
        <w:rPr>
          <w:rFonts w:ascii="Comic Sans MS" w:hAnsi="Comic Sans MS" w:cstheme="minorBidi"/>
          <w:sz w:val="28"/>
          <w:szCs w:val="28"/>
          <w:rPrChange w:author="Anjum, Aisha" w:date="2025-01-20T12:03:00Z" w16du:dateUtc="2025-01-20T12:03:00Z" w:id="125">
            <w:rPr>
              <w:rFonts w:ascii="Comic Sans MS" w:hAnsi="Comic Sans MS" w:cstheme="minorBidi"/>
              <w:sz w:val="30"/>
              <w:szCs w:val="30"/>
            </w:rPr>
          </w:rPrChange>
        </w:rPr>
        <w:t>medicines</w:t>
      </w:r>
      <w:r w:rsidRPr="00D65487">
        <w:rPr>
          <w:rFonts w:ascii="Comic Sans MS" w:hAnsi="Comic Sans MS" w:cstheme="minorBidi"/>
          <w:sz w:val="28"/>
          <w:szCs w:val="28"/>
          <w:rPrChange w:author="Anjum, Aisha" w:date="2025-01-20T12:03:00Z" w16du:dateUtc="2025-01-20T12:03:00Z" w:id="126">
            <w:rPr>
              <w:rFonts w:ascii="Comic Sans MS" w:hAnsi="Comic Sans MS" w:cstheme="minorBidi"/>
              <w:sz w:val="30"/>
              <w:szCs w:val="30"/>
            </w:rPr>
          </w:rPrChange>
        </w:rPr>
        <w:t xml:space="preserve"> </w:t>
      </w:r>
      <w:r w:rsidRPr="00D65487" w:rsidR="00AF56AB">
        <w:rPr>
          <w:rFonts w:ascii="Comic Sans MS" w:hAnsi="Comic Sans MS" w:cstheme="minorBidi"/>
          <w:sz w:val="28"/>
          <w:szCs w:val="28"/>
          <w:rPrChange w:author="Anjum, Aisha" w:date="2025-01-20T12:03:00Z" w16du:dateUtc="2025-01-20T12:03:00Z" w:id="127">
            <w:rPr>
              <w:rFonts w:ascii="Comic Sans MS" w:hAnsi="Comic Sans MS" w:cstheme="minorBidi"/>
              <w:sz w:val="30"/>
              <w:szCs w:val="30"/>
            </w:rPr>
          </w:rPrChange>
        </w:rPr>
        <w:t>as part of</w:t>
      </w:r>
      <w:r w:rsidRPr="00D65487">
        <w:rPr>
          <w:rFonts w:ascii="Comic Sans MS" w:hAnsi="Comic Sans MS" w:cstheme="minorBidi"/>
          <w:sz w:val="28"/>
          <w:szCs w:val="28"/>
          <w:rPrChange w:author="Anjum, Aisha" w:date="2025-01-20T12:03:00Z" w16du:dateUtc="2025-01-20T12:03:00Z" w:id="128">
            <w:rPr>
              <w:rFonts w:ascii="Comic Sans MS" w:hAnsi="Comic Sans MS" w:cstheme="minorBidi"/>
              <w:sz w:val="30"/>
              <w:szCs w:val="30"/>
            </w:rPr>
          </w:rPrChange>
        </w:rPr>
        <w:t xml:space="preserve"> our study</w:t>
      </w:r>
      <w:ins w:author="Anjum, Aisha" w:date="2025-01-20T11:46:00Z" w16du:dateUtc="2025-01-20T11:46:00Z" w:id="129">
        <w:r w:rsidRPr="00D65487" w:rsidR="007A15C3">
          <w:rPr>
            <w:rFonts w:ascii="Comic Sans MS" w:hAnsi="Comic Sans MS" w:cstheme="minorBidi"/>
            <w:sz w:val="28"/>
            <w:szCs w:val="28"/>
            <w:rPrChange w:author="Anjum, Aisha" w:date="2025-01-20T12:03:00Z" w16du:dateUtc="2025-01-20T12:03:00Z" w:id="130">
              <w:rPr>
                <w:rFonts w:ascii="Comic Sans MS" w:hAnsi="Comic Sans MS" w:cstheme="minorBidi"/>
                <w:sz w:val="30"/>
                <w:szCs w:val="30"/>
              </w:rPr>
            </w:rPrChange>
          </w:rPr>
          <w:t>, or if you don’t want to</w:t>
        </w:r>
      </w:ins>
      <w:r w:rsidRPr="00D65487">
        <w:rPr>
          <w:rFonts w:ascii="Comic Sans MS" w:hAnsi="Comic Sans MS" w:cstheme="minorBidi"/>
          <w:sz w:val="28"/>
          <w:szCs w:val="28"/>
          <w:rPrChange w:author="Anjum, Aisha" w:date="2025-01-20T12:03:00Z" w16du:dateUtc="2025-01-20T12:03:00Z" w:id="131">
            <w:rPr>
              <w:rFonts w:ascii="Comic Sans MS" w:hAnsi="Comic Sans MS" w:cstheme="minorBidi"/>
              <w:sz w:val="30"/>
              <w:szCs w:val="30"/>
            </w:rPr>
          </w:rPrChange>
        </w:rPr>
        <w:t>.</w:t>
      </w:r>
    </w:p>
    <w:p w:rsidR="00AF56AB" w:rsidP="00C32E77" w:rsidRDefault="007A15C3" w14:paraId="748A63E7" w14:textId="1392D1A0">
      <w:pPr>
        <w:rPr>
          <w:rFonts w:asciiTheme="minorHAnsi" w:hAnsiTheme="minorHAnsi" w:cstheme="minorHAnsi"/>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02809A61">
                <wp:simplePos x="0" y="0"/>
                <wp:positionH relativeFrom="page">
                  <wp:align>left</wp:align>
                </wp:positionH>
                <wp:positionV relativeFrom="paragraph">
                  <wp:posOffset>289988</wp:posOffset>
                </wp:positionV>
                <wp:extent cx="2015412" cy="537029"/>
                <wp:effectExtent l="0" t="0" r="23495" b="1587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7493F" w:rsidR="00742A8E" w:rsidP="007E75D4" w:rsidRDefault="00742A8E" w14:paraId="35EEB80A"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E3693E9">
              <v:rect id="Rectangle 14" style="position:absolute;margin-left:0;margin-top:22.85pt;width:158.7pt;height:42.3pt;z-index:25165824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8" fillcolor="#ffd966 [1943]" strokecolor="#ffd966 [1943]" strokeweight="1pt" w14:anchorId="19131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">
                <v:textbox>
                  <w:txbxContent>
                    <w:p w:rsidRPr="0067493F" w:rsidR="00742A8E" w:rsidP="007E75D4" w:rsidRDefault="00742A8E" w14:paraId="7CF55EBE"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v:textbox>
                <w10:wrap anchorx="page"/>
              </v:rect>
            </w:pict>
          </mc:Fallback>
        </mc:AlternateContent>
      </w:r>
    </w:p>
    <w:p w:rsidR="008664E7" w:rsidDel="007A15C3" w:rsidP="00C32E77" w:rsidRDefault="008664E7" w14:paraId="3A657C18" w14:textId="2D438D5C">
      <w:pPr>
        <w:rPr>
          <w:del w:author="Anjum, Aisha" w:date="2025-01-20T11:47:00Z" w16du:dateUtc="2025-01-20T11:47:00Z" w:id="132"/>
          <w:rFonts w:ascii="Comic Sans MS" w:hAnsi="Comic Sans MS" w:cstheme="minorHAnsi"/>
          <w:b/>
          <w:bCs/>
          <w:color w:val="ED7D31" w:themeColor="accent2"/>
          <w:sz w:val="30"/>
          <w:szCs w:val="30"/>
        </w:rPr>
      </w:pPr>
    </w:p>
    <w:p w:rsidR="00BA22B1" w:rsidP="00C32E77" w:rsidRDefault="00BA22B1" w14:paraId="6C165B59" w14:textId="553CC85E">
      <w:pPr>
        <w:rPr>
          <w:rFonts w:ascii="Comic Sans MS" w:hAnsi="Comic Sans MS" w:cstheme="minorHAnsi"/>
          <w:b/>
          <w:bCs/>
          <w:color w:val="ED7D31" w:themeColor="accent2"/>
          <w:sz w:val="30"/>
          <w:szCs w:val="30"/>
        </w:rPr>
      </w:pPr>
    </w:p>
    <w:p w:rsidRPr="009C7ADC" w:rsidR="007E75D4" w:rsidP="00C32E77" w:rsidRDefault="007E75D4" w14:paraId="707BD105" w14:textId="108AA9B8">
      <w:pPr>
        <w:rPr>
          <w:rFonts w:ascii="Comic Sans MS" w:hAnsi="Comic Sans MS" w:cstheme="minorHAnsi"/>
          <w:b/>
          <w:bCs/>
          <w:color w:val="ED7D31" w:themeColor="accent2"/>
          <w:sz w:val="30"/>
          <w:szCs w:val="30"/>
        </w:rPr>
      </w:pPr>
    </w:p>
    <w:p w:rsidRPr="00992B2A" w:rsidR="0004053E" w:rsidP="00C32E77" w:rsidRDefault="007E75D4" w14:paraId="47F7893C" w14:textId="262691AE">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rsidRPr="00D65487" w:rsidR="00AF56AB" w:rsidP="31A3095A" w:rsidRDefault="00BA22B1" w14:paraId="1BF73718" w14:textId="10CC224D">
      <w:pPr>
        <w:rPr>
          <w:rFonts w:ascii="Comic Sans MS" w:hAnsi="Comic Sans MS" w:cstheme="minorBidi"/>
          <w:sz w:val="28"/>
          <w:szCs w:val="28"/>
          <w:rPrChange w:author="Anjum, Aisha" w:date="2025-01-20T12:03:00Z" w16du:dateUtc="2025-01-20T12:03:00Z" w:id="133">
            <w:rPr>
              <w:rFonts w:ascii="Comic Sans MS" w:hAnsi="Comic Sans MS" w:cstheme="minorBidi"/>
              <w:sz w:val="30"/>
              <w:szCs w:val="30"/>
            </w:rPr>
          </w:rPrChange>
        </w:rPr>
      </w:pPr>
      <w:r w:rsidRPr="00D65487">
        <w:rPr>
          <w:rFonts w:asciiTheme="minorHAnsi" w:hAnsiTheme="minorHAnsi" w:cstheme="minorBidi"/>
          <w:b/>
          <w:bCs/>
          <w:noProof/>
          <w:sz w:val="20"/>
          <w:szCs w:val="20"/>
          <w:rPrChange w:author="Anjum, Aisha" w:date="2025-01-20T12:03:00Z" w16du:dateUtc="2025-01-20T12:03:00Z" w:id="134">
            <w:rPr>
              <w:rFonts w:asciiTheme="minorHAnsi" w:hAnsiTheme="minorHAnsi" w:cstheme="minorBidi"/>
              <w:b/>
              <w:bCs/>
              <w:noProof/>
              <w:sz w:val="22"/>
              <w:szCs w:val="22"/>
            </w:rPr>
          </w:rPrChange>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Pr="00D65487" w:rsidR="00AF56AB">
        <w:rPr>
          <w:rFonts w:ascii="Comic Sans MS" w:hAnsi="Comic Sans MS" w:cstheme="minorBidi"/>
          <w:sz w:val="28"/>
          <w:szCs w:val="28"/>
          <w:rPrChange w:author="Anjum, Aisha" w:date="2025-01-20T12:03:00Z" w16du:dateUtc="2025-01-20T12:03:00Z" w:id="135">
            <w:rPr>
              <w:rFonts w:ascii="Comic Sans MS" w:hAnsi="Comic Sans MS" w:cstheme="minorBidi"/>
              <w:sz w:val="30"/>
              <w:szCs w:val="30"/>
            </w:rPr>
          </w:rPrChange>
        </w:rPr>
        <w:t>In our study</w:t>
      </w:r>
      <w:r w:rsidRPr="00D65487" w:rsidR="00C04574">
        <w:rPr>
          <w:rFonts w:ascii="Comic Sans MS" w:hAnsi="Comic Sans MS" w:cstheme="minorBidi"/>
          <w:sz w:val="28"/>
          <w:szCs w:val="28"/>
          <w:rPrChange w:author="Anjum, Aisha" w:date="2025-01-20T12:03:00Z" w16du:dateUtc="2025-01-20T12:03:00Z" w:id="136">
            <w:rPr>
              <w:rFonts w:ascii="Comic Sans MS" w:hAnsi="Comic Sans MS" w:cstheme="minorBidi"/>
              <w:sz w:val="30"/>
              <w:szCs w:val="30"/>
            </w:rPr>
          </w:rPrChange>
        </w:rPr>
        <w:t>,</w:t>
      </w:r>
      <w:r w:rsidRPr="00D65487" w:rsidR="00AF56AB">
        <w:rPr>
          <w:rFonts w:ascii="Comic Sans MS" w:hAnsi="Comic Sans MS" w:cstheme="minorBidi"/>
          <w:sz w:val="28"/>
          <w:szCs w:val="28"/>
          <w:rPrChange w:author="Anjum, Aisha" w:date="2025-01-20T12:03:00Z" w16du:dateUtc="2025-01-20T12:03:00Z" w:id="137">
            <w:rPr>
              <w:rFonts w:ascii="Comic Sans MS" w:hAnsi="Comic Sans MS" w:cstheme="minorBidi"/>
              <w:sz w:val="30"/>
              <w:szCs w:val="30"/>
            </w:rPr>
          </w:rPrChange>
        </w:rPr>
        <w:t xml:space="preserve"> your doctors and nurses will check you and make sure it is safe for you to have these </w:t>
      </w:r>
      <w:r w:rsidRPr="00D65487" w:rsidR="004E2764">
        <w:rPr>
          <w:rFonts w:ascii="Comic Sans MS" w:hAnsi="Comic Sans MS" w:cstheme="minorBidi"/>
          <w:sz w:val="28"/>
          <w:szCs w:val="28"/>
          <w:rPrChange w:author="Anjum, Aisha" w:date="2025-01-20T12:03:00Z" w16du:dateUtc="2025-01-20T12:03:00Z" w:id="138">
            <w:rPr>
              <w:rFonts w:ascii="Comic Sans MS" w:hAnsi="Comic Sans MS" w:cstheme="minorBidi"/>
              <w:sz w:val="30"/>
              <w:szCs w:val="30"/>
            </w:rPr>
          </w:rPrChange>
        </w:rPr>
        <w:t>medicines</w:t>
      </w:r>
      <w:r w:rsidRPr="00D65487" w:rsidR="00AF56AB">
        <w:rPr>
          <w:rFonts w:ascii="Comic Sans MS" w:hAnsi="Comic Sans MS" w:cstheme="minorBidi"/>
          <w:sz w:val="28"/>
          <w:szCs w:val="28"/>
          <w:rPrChange w:author="Anjum, Aisha" w:date="2025-01-20T12:03:00Z" w16du:dateUtc="2025-01-20T12:03:00Z" w:id="139">
            <w:rPr>
              <w:rFonts w:ascii="Comic Sans MS" w:hAnsi="Comic Sans MS" w:cstheme="minorBidi"/>
              <w:sz w:val="30"/>
              <w:szCs w:val="30"/>
            </w:rPr>
          </w:rPrChange>
        </w:rPr>
        <w:t xml:space="preserve">. We may take some </w:t>
      </w:r>
      <w:r w:rsidRPr="00D65487" w:rsidR="0004053E">
        <w:rPr>
          <w:rFonts w:ascii="Comic Sans MS" w:hAnsi="Comic Sans MS" w:cstheme="minorBidi"/>
          <w:sz w:val="28"/>
          <w:szCs w:val="28"/>
          <w:rPrChange w:author="Anjum, Aisha" w:date="2025-01-20T12:03:00Z" w16du:dateUtc="2025-01-20T12:03:00Z" w:id="140">
            <w:rPr>
              <w:rFonts w:ascii="Comic Sans MS" w:hAnsi="Comic Sans MS" w:cstheme="minorBidi"/>
              <w:sz w:val="30"/>
              <w:szCs w:val="30"/>
            </w:rPr>
          </w:rPrChange>
        </w:rPr>
        <w:t>swabs</w:t>
      </w:r>
      <w:r w:rsidRPr="00D65487" w:rsidR="00AF56AB">
        <w:rPr>
          <w:rFonts w:ascii="Comic Sans MS" w:hAnsi="Comic Sans MS" w:cstheme="minorBidi"/>
          <w:sz w:val="28"/>
          <w:szCs w:val="28"/>
          <w:rPrChange w:author="Anjum, Aisha" w:date="2025-01-20T12:03:00Z" w16du:dateUtc="2025-01-20T12:03:00Z" w:id="141">
            <w:rPr>
              <w:rFonts w:ascii="Comic Sans MS" w:hAnsi="Comic Sans MS" w:cstheme="minorBidi"/>
              <w:sz w:val="30"/>
              <w:szCs w:val="30"/>
            </w:rPr>
          </w:rPrChange>
        </w:rPr>
        <w:t xml:space="preserve"> </w:t>
      </w:r>
      <w:r w:rsidRPr="00D65487" w:rsidR="0429910E">
        <w:rPr>
          <w:rFonts w:ascii="Comic Sans MS" w:hAnsi="Comic Sans MS" w:cstheme="minorBidi"/>
          <w:sz w:val="28"/>
          <w:szCs w:val="28"/>
          <w:rPrChange w:author="Anjum, Aisha" w:date="2025-01-20T12:03:00Z" w16du:dateUtc="2025-01-20T12:03:00Z" w:id="142">
            <w:rPr>
              <w:rFonts w:ascii="Comic Sans MS" w:hAnsi="Comic Sans MS" w:cstheme="minorBidi"/>
              <w:sz w:val="30"/>
              <w:szCs w:val="30"/>
            </w:rPr>
          </w:rPrChange>
        </w:rPr>
        <w:t>from</w:t>
      </w:r>
      <w:r w:rsidRPr="00D65487" w:rsidR="00AF56AB">
        <w:rPr>
          <w:rFonts w:ascii="Comic Sans MS" w:hAnsi="Comic Sans MS" w:cstheme="minorBidi"/>
          <w:sz w:val="28"/>
          <w:szCs w:val="28"/>
          <w:rPrChange w:author="Anjum, Aisha" w:date="2025-01-20T12:03:00Z" w16du:dateUtc="2025-01-20T12:03:00Z" w:id="143">
            <w:rPr>
              <w:rFonts w:ascii="Comic Sans MS" w:hAnsi="Comic Sans MS" w:cstheme="minorBidi"/>
              <w:sz w:val="30"/>
              <w:szCs w:val="30"/>
            </w:rPr>
          </w:rPrChange>
        </w:rPr>
        <w:t xml:space="preserve"> your nose.</w:t>
      </w:r>
    </w:p>
    <w:p w:rsidRPr="00D65487" w:rsidR="00AF56AB" w:rsidP="00C32E77" w:rsidRDefault="00AF56AB" w14:paraId="7FD61305" w14:textId="6060898D">
      <w:pPr>
        <w:rPr>
          <w:rFonts w:ascii="Comic Sans MS" w:hAnsi="Comic Sans MS" w:cstheme="minorHAnsi"/>
          <w:sz w:val="28"/>
          <w:szCs w:val="28"/>
          <w:rPrChange w:author="Anjum, Aisha" w:date="2025-01-20T12:03:00Z" w16du:dateUtc="2025-01-20T12:03:00Z" w:id="144">
            <w:rPr>
              <w:rFonts w:ascii="Comic Sans MS" w:hAnsi="Comic Sans MS" w:cstheme="minorHAnsi"/>
              <w:sz w:val="30"/>
              <w:szCs w:val="30"/>
            </w:rPr>
          </w:rPrChange>
        </w:rPr>
      </w:pPr>
    </w:p>
    <w:p w:rsidRPr="00D65487" w:rsidR="00AF56AB" w:rsidP="00C32E77" w:rsidRDefault="00AF56AB" w14:paraId="121E1730" w14:textId="024726D9">
      <w:pPr>
        <w:rPr>
          <w:rFonts w:ascii="Comic Sans MS" w:hAnsi="Comic Sans MS" w:cstheme="minorHAnsi"/>
          <w:sz w:val="28"/>
          <w:szCs w:val="28"/>
          <w:rPrChange w:author="Anjum, Aisha" w:date="2025-01-20T12:03:00Z" w16du:dateUtc="2025-01-20T12:03:00Z" w:id="145">
            <w:rPr>
              <w:rFonts w:ascii="Comic Sans MS" w:hAnsi="Comic Sans MS" w:cstheme="minorHAnsi"/>
              <w:sz w:val="30"/>
              <w:szCs w:val="30"/>
            </w:rPr>
          </w:rPrChange>
        </w:rPr>
      </w:pPr>
      <w:r w:rsidRPr="00D65487">
        <w:rPr>
          <w:rFonts w:ascii="Comic Sans MS" w:hAnsi="Comic Sans MS" w:cstheme="minorHAnsi"/>
          <w:sz w:val="28"/>
          <w:szCs w:val="28"/>
          <w:rPrChange w:author="Anjum, Aisha" w:date="2025-01-20T12:03:00Z" w16du:dateUtc="2025-01-20T12:03:00Z" w:id="146">
            <w:rPr>
              <w:rFonts w:ascii="Comic Sans MS" w:hAnsi="Comic Sans MS" w:cstheme="minorHAnsi"/>
              <w:sz w:val="30"/>
              <w:szCs w:val="30"/>
            </w:rPr>
          </w:rPrChange>
        </w:rPr>
        <w:t xml:space="preserve">After you leave </w:t>
      </w:r>
      <w:r w:rsidRPr="00D65487" w:rsidR="00885918">
        <w:rPr>
          <w:rFonts w:ascii="Comic Sans MS" w:hAnsi="Comic Sans MS" w:cstheme="minorHAnsi"/>
          <w:sz w:val="28"/>
          <w:szCs w:val="28"/>
          <w:rPrChange w:author="Anjum, Aisha" w:date="2025-01-20T12:03:00Z" w16du:dateUtc="2025-01-20T12:03:00Z" w:id="147">
            <w:rPr>
              <w:rFonts w:ascii="Comic Sans MS" w:hAnsi="Comic Sans MS" w:cstheme="minorHAnsi"/>
              <w:sz w:val="30"/>
              <w:szCs w:val="30"/>
            </w:rPr>
          </w:rPrChange>
        </w:rPr>
        <w:t xml:space="preserve">the </w:t>
      </w:r>
      <w:r w:rsidRPr="00D65487">
        <w:rPr>
          <w:rFonts w:ascii="Comic Sans MS" w:hAnsi="Comic Sans MS" w:cstheme="minorHAnsi"/>
          <w:sz w:val="28"/>
          <w:szCs w:val="28"/>
          <w:rPrChange w:author="Anjum, Aisha" w:date="2025-01-20T12:03:00Z" w16du:dateUtc="2025-01-20T12:03:00Z" w:id="148">
            <w:rPr>
              <w:rFonts w:ascii="Comic Sans MS" w:hAnsi="Comic Sans MS" w:cstheme="minorHAnsi"/>
              <w:sz w:val="30"/>
              <w:szCs w:val="30"/>
            </w:rPr>
          </w:rPrChange>
        </w:rPr>
        <w:t>hospital, we will call you in a while and check how you are feeling.</w:t>
      </w:r>
    </w:p>
    <w:p w:rsidRPr="00D65487" w:rsidR="00AF56AB" w:rsidP="00C32E77" w:rsidRDefault="00AF56AB" w14:paraId="278F7438" w14:textId="5A5CA102">
      <w:pPr>
        <w:rPr>
          <w:rFonts w:ascii="Comic Sans MS" w:hAnsi="Comic Sans MS" w:cstheme="minorHAnsi"/>
          <w:sz w:val="28"/>
          <w:szCs w:val="28"/>
          <w:rPrChange w:author="Anjum, Aisha" w:date="2025-01-20T12:03:00Z" w16du:dateUtc="2025-01-20T12:03:00Z" w:id="149">
            <w:rPr>
              <w:rFonts w:ascii="Comic Sans MS" w:hAnsi="Comic Sans MS" w:cstheme="minorHAnsi"/>
              <w:sz w:val="30"/>
              <w:szCs w:val="30"/>
            </w:rPr>
          </w:rPrChange>
        </w:rPr>
      </w:pPr>
    </w:p>
    <w:p w:rsidRPr="00D65487" w:rsidR="00AF56AB" w:rsidP="31A3095A" w:rsidRDefault="00AF56AB" w14:paraId="1BD2A76E" w14:textId="4838DDD6">
      <w:pPr>
        <w:rPr>
          <w:rFonts w:ascii="Comic Sans MS" w:hAnsi="Comic Sans MS" w:cstheme="minorBidi"/>
          <w:sz w:val="28"/>
          <w:szCs w:val="28"/>
          <w:rPrChange w:author="Anjum, Aisha" w:date="2025-01-20T12:03:00Z" w16du:dateUtc="2025-01-20T12:03:00Z" w:id="150">
            <w:rPr>
              <w:rFonts w:ascii="Comic Sans MS" w:hAnsi="Comic Sans MS" w:cstheme="minorBidi"/>
              <w:sz w:val="30"/>
              <w:szCs w:val="30"/>
            </w:rPr>
          </w:rPrChange>
        </w:rPr>
      </w:pPr>
      <w:r w:rsidRPr="00D65487">
        <w:rPr>
          <w:rFonts w:ascii="Comic Sans MS" w:hAnsi="Comic Sans MS" w:cstheme="minorBidi"/>
          <w:sz w:val="28"/>
          <w:szCs w:val="28"/>
          <w:rPrChange w:author="Anjum, Aisha" w:date="2025-01-20T12:03:00Z" w16du:dateUtc="2025-01-20T12:03:00Z" w:id="151">
            <w:rPr>
              <w:rFonts w:ascii="Comic Sans MS" w:hAnsi="Comic Sans MS" w:cstheme="minorBidi"/>
              <w:sz w:val="30"/>
              <w:szCs w:val="30"/>
            </w:rPr>
          </w:rPrChange>
        </w:rPr>
        <w:t>Once we have tested many grown-ups and children</w:t>
      </w:r>
      <w:r w:rsidRPr="00D65487" w:rsidR="00885918">
        <w:rPr>
          <w:rFonts w:ascii="Comic Sans MS" w:hAnsi="Comic Sans MS" w:cstheme="minorBidi"/>
          <w:sz w:val="28"/>
          <w:szCs w:val="28"/>
          <w:rPrChange w:author="Anjum, Aisha" w:date="2025-01-20T12:03:00Z" w16du:dateUtc="2025-01-20T12:03:00Z" w:id="152">
            <w:rPr>
              <w:rFonts w:ascii="Comic Sans MS" w:hAnsi="Comic Sans MS" w:cstheme="minorBidi"/>
              <w:sz w:val="30"/>
              <w:szCs w:val="30"/>
            </w:rPr>
          </w:rPrChange>
        </w:rPr>
        <w:t>,</w:t>
      </w:r>
      <w:r w:rsidRPr="00D65487">
        <w:rPr>
          <w:rFonts w:ascii="Comic Sans MS" w:hAnsi="Comic Sans MS" w:cstheme="minorBidi"/>
          <w:sz w:val="28"/>
          <w:szCs w:val="28"/>
          <w:rPrChange w:author="Anjum, Aisha" w:date="2025-01-20T12:03:00Z" w16du:dateUtc="2025-01-20T12:03:00Z" w:id="153">
            <w:rPr>
              <w:rFonts w:ascii="Comic Sans MS" w:hAnsi="Comic Sans MS" w:cstheme="minorBidi"/>
              <w:sz w:val="30"/>
              <w:szCs w:val="30"/>
            </w:rPr>
          </w:rPrChange>
        </w:rPr>
        <w:t xml:space="preserve"> we </w:t>
      </w:r>
      <w:r w:rsidRPr="00D65487" w:rsidR="0711C301">
        <w:rPr>
          <w:rFonts w:ascii="Comic Sans MS" w:hAnsi="Comic Sans MS" w:cstheme="minorBidi"/>
          <w:sz w:val="28"/>
          <w:szCs w:val="28"/>
          <w:rPrChange w:author="Anjum, Aisha" w:date="2025-01-20T12:03:00Z" w16du:dateUtc="2025-01-20T12:03:00Z" w:id="154">
            <w:rPr>
              <w:rFonts w:ascii="Comic Sans MS" w:hAnsi="Comic Sans MS" w:cstheme="minorBidi"/>
              <w:sz w:val="30"/>
              <w:szCs w:val="30"/>
            </w:rPr>
          </w:rPrChange>
        </w:rPr>
        <w:t>will know</w:t>
      </w:r>
      <w:r w:rsidRPr="00D65487">
        <w:rPr>
          <w:rFonts w:ascii="Comic Sans MS" w:hAnsi="Comic Sans MS" w:cstheme="minorBidi"/>
          <w:sz w:val="28"/>
          <w:szCs w:val="28"/>
          <w:rPrChange w:author="Anjum, Aisha" w:date="2025-01-20T12:03:00Z" w16du:dateUtc="2025-01-20T12:03:00Z" w:id="155">
            <w:rPr>
              <w:rFonts w:ascii="Comic Sans MS" w:hAnsi="Comic Sans MS" w:cstheme="minorBidi"/>
              <w:sz w:val="30"/>
              <w:szCs w:val="30"/>
            </w:rPr>
          </w:rPrChange>
        </w:rPr>
        <w:t xml:space="preserve"> if these </w:t>
      </w:r>
      <w:r w:rsidRPr="00D65487" w:rsidR="00353A8A">
        <w:rPr>
          <w:rFonts w:ascii="Comic Sans MS" w:hAnsi="Comic Sans MS" w:cstheme="minorBidi"/>
          <w:sz w:val="28"/>
          <w:szCs w:val="28"/>
          <w:rPrChange w:author="Anjum, Aisha" w:date="2025-01-20T12:03:00Z" w16du:dateUtc="2025-01-20T12:03:00Z" w:id="156">
            <w:rPr>
              <w:rFonts w:ascii="Comic Sans MS" w:hAnsi="Comic Sans MS" w:cstheme="minorBidi"/>
              <w:sz w:val="30"/>
              <w:szCs w:val="30"/>
            </w:rPr>
          </w:rPrChange>
        </w:rPr>
        <w:t>medicines</w:t>
      </w:r>
      <w:r w:rsidRPr="00D65487">
        <w:rPr>
          <w:rFonts w:ascii="Comic Sans MS" w:hAnsi="Comic Sans MS" w:cstheme="minorBidi"/>
          <w:sz w:val="28"/>
          <w:szCs w:val="28"/>
          <w:rPrChange w:author="Anjum, Aisha" w:date="2025-01-20T12:03:00Z" w16du:dateUtc="2025-01-20T12:03:00Z" w:id="157">
            <w:rPr>
              <w:rFonts w:ascii="Comic Sans MS" w:hAnsi="Comic Sans MS" w:cstheme="minorBidi"/>
              <w:sz w:val="30"/>
              <w:szCs w:val="30"/>
            </w:rPr>
          </w:rPrChange>
        </w:rPr>
        <w:t xml:space="preserve"> work.</w:t>
      </w:r>
    </w:p>
    <w:p w:rsidRPr="00D65487" w:rsidR="00AF56AB" w:rsidP="00C32E77" w:rsidRDefault="00AF56AB" w14:paraId="19F2C3E4" w14:textId="496BD34D">
      <w:pPr>
        <w:rPr>
          <w:rFonts w:ascii="Comic Sans MS" w:hAnsi="Comic Sans MS" w:cstheme="minorHAnsi"/>
          <w:sz w:val="28"/>
          <w:szCs w:val="28"/>
          <w:rPrChange w:author="Anjum, Aisha" w:date="2025-01-20T12:03:00Z" w16du:dateUtc="2025-01-20T12:03:00Z" w:id="158">
            <w:rPr>
              <w:rFonts w:ascii="Comic Sans MS" w:hAnsi="Comic Sans MS" w:cstheme="minorHAnsi"/>
              <w:sz w:val="30"/>
              <w:szCs w:val="30"/>
            </w:rPr>
          </w:rPrChange>
        </w:rPr>
      </w:pPr>
    </w:p>
    <w:p w:rsidRPr="00D65487" w:rsidR="0004053E" w:rsidP="6F9788A1" w:rsidRDefault="00AF56AB" w14:paraId="44058617" w14:textId="1AABB5D0">
      <w:pPr>
        <w:rPr>
          <w:rFonts w:ascii="Comic Sans MS" w:hAnsi="Comic Sans MS" w:cstheme="minorBidi"/>
          <w:sz w:val="28"/>
          <w:szCs w:val="28"/>
          <w:rPrChange w:author="Anjum, Aisha" w:date="2025-01-20T12:03:00Z" w16du:dateUtc="2025-01-20T12:03:00Z" w:id="159">
            <w:rPr>
              <w:rFonts w:ascii="Comic Sans MS" w:hAnsi="Comic Sans MS" w:cstheme="minorBidi"/>
              <w:sz w:val="30"/>
              <w:szCs w:val="30"/>
            </w:rPr>
          </w:rPrChange>
        </w:rPr>
      </w:pPr>
      <w:r w:rsidRPr="00D65487">
        <w:rPr>
          <w:rFonts w:ascii="Comic Sans MS" w:hAnsi="Comic Sans MS" w:cstheme="minorBidi"/>
          <w:sz w:val="28"/>
          <w:szCs w:val="28"/>
          <w:rPrChange w:author="Anjum, Aisha" w:date="2025-01-20T12:03:00Z" w16du:dateUtc="2025-01-20T12:03:00Z" w:id="160">
            <w:rPr>
              <w:rFonts w:ascii="Comic Sans MS" w:hAnsi="Comic Sans MS" w:cstheme="minorBidi"/>
              <w:sz w:val="30"/>
              <w:szCs w:val="30"/>
            </w:rPr>
          </w:rPrChange>
        </w:rPr>
        <w:t>If you have any questions</w:t>
      </w:r>
      <w:r w:rsidRPr="00D65487" w:rsidR="33BF7FBC">
        <w:rPr>
          <w:rFonts w:ascii="Comic Sans MS" w:hAnsi="Comic Sans MS" w:cstheme="minorBidi"/>
          <w:sz w:val="28"/>
          <w:szCs w:val="28"/>
          <w:rPrChange w:author="Anjum, Aisha" w:date="2025-01-20T12:03:00Z" w16du:dateUtc="2025-01-20T12:03:00Z" w:id="161">
            <w:rPr>
              <w:rFonts w:ascii="Comic Sans MS" w:hAnsi="Comic Sans MS" w:cstheme="minorBidi"/>
              <w:sz w:val="30"/>
              <w:szCs w:val="30"/>
            </w:rPr>
          </w:rPrChange>
        </w:rPr>
        <w:t>,</w:t>
      </w:r>
      <w:r w:rsidRPr="00D65487">
        <w:rPr>
          <w:rFonts w:ascii="Comic Sans MS" w:hAnsi="Comic Sans MS" w:cstheme="minorBidi"/>
          <w:sz w:val="28"/>
          <w:szCs w:val="28"/>
          <w:rPrChange w:author="Anjum, Aisha" w:date="2025-01-20T12:03:00Z" w16du:dateUtc="2025-01-20T12:03:00Z" w:id="162">
            <w:rPr>
              <w:rFonts w:ascii="Comic Sans MS" w:hAnsi="Comic Sans MS" w:cstheme="minorBidi"/>
              <w:sz w:val="30"/>
              <w:szCs w:val="30"/>
            </w:rPr>
          </w:rPrChange>
        </w:rPr>
        <w:t xml:space="preserve"> you can ask your parents or your doctors and nurses.</w:t>
      </w:r>
    </w:p>
    <w:p w:rsidR="001A0FEE" w:rsidDel="007A15C3" w:rsidP="00ED7286" w:rsidRDefault="001A0FEE" w14:paraId="0FACED0F" w14:textId="3C15D36A">
      <w:pPr>
        <w:rPr>
          <w:del w:author="Anjum, Aisha" w:date="2025-01-20T11:48:00Z" w16du:dateUtc="2025-01-20T11:48:00Z" w:id="163"/>
          <w:rFonts w:ascii="Comic Sans MS" w:hAnsi="Comic Sans MS" w:cstheme="minorBidi"/>
          <w:sz w:val="30"/>
          <w:szCs w:val="30"/>
        </w:rPr>
      </w:pPr>
    </w:p>
    <w:p w:rsidR="001A0FEE" w:rsidDel="007A15C3" w:rsidRDefault="001A0FEE" w14:paraId="144FF07E" w14:textId="11E00462">
      <w:pPr>
        <w:spacing w:after="160" w:line="259" w:lineRule="auto"/>
        <w:rPr>
          <w:del w:author="Anjum, Aisha" w:date="2025-01-20T11:48:00Z" w16du:dateUtc="2025-01-20T11:48:00Z" w:id="164"/>
          <w:rFonts w:ascii="Comic Sans MS" w:hAnsi="Comic Sans MS" w:cstheme="minorBidi"/>
          <w:sz w:val="30"/>
          <w:szCs w:val="30"/>
        </w:rPr>
      </w:pPr>
      <w:r>
        <w:rPr>
          <w:rFonts w:ascii="Comic Sans MS" w:hAnsi="Comic Sans MS" w:cstheme="minorBidi"/>
          <w:sz w:val="30"/>
          <w:szCs w:val="30"/>
        </w:rPr>
        <w:br w:type="page"/>
      </w:r>
    </w:p>
    <w:p w:rsidRPr="00992B2A" w:rsidR="00885918" w:rsidRDefault="001A0FEE" w14:paraId="0E0ED33F" w14:textId="3713F94E">
      <w:pPr>
        <w:spacing w:after="160" w:line="259" w:lineRule="auto"/>
        <w:rPr>
          <w:rFonts w:ascii="Comic Sans MS" w:hAnsi="Comic Sans MS" w:cstheme="minorBidi"/>
          <w:sz w:val="30"/>
          <w:szCs w:val="30"/>
        </w:rPr>
        <w:pPrChange w:author="Anjum, Aisha" w:date="2025-01-20T11:48:00Z" w16du:dateUtc="2025-01-20T11:48:00Z" w:id="165">
          <w:pPr>
            <w:jc w:val="center"/>
          </w:pPr>
        </w:pPrChange>
      </w:pPr>
      <w:r>
        <w:rPr>
          <w:noProof/>
        </w:rPr>
        <w:drawing>
          <wp:inline distT="0" distB="0" distL="0" distR="0" wp14:anchorId="5E580736" wp14:editId="7219848C">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2467AE" w:rsidP="002467AE" w:rsidRDefault="002467AE" w14:paraId="1F0DBE92" w14:textId="24EDAC3C">
      <w:pPr>
        <w:autoSpaceDE w:val="0"/>
        <w:autoSpaceDN w:val="0"/>
        <w:adjustRightInd w:val="0"/>
        <w:jc w:val="center"/>
        <w:rPr>
          <w:rFonts w:asciiTheme="minorHAnsi" w:hAnsiTheme="minorHAnsi" w:cstheme="minorBidi"/>
          <w:b/>
          <w:bCs/>
          <w:sz w:val="28"/>
          <w:szCs w:val="28"/>
        </w:rPr>
      </w:pPr>
      <w:r w:rsidRPr="00694FE6">
        <w:rPr>
          <w:rFonts w:asciiTheme="minorHAnsi" w:hAnsiTheme="minorHAnsi" w:cstheme="minorBidi"/>
          <w:b/>
          <w:bCs/>
          <w:sz w:val="28"/>
          <w:szCs w:val="28"/>
        </w:rPr>
        <w:t>CONSENT FORM FOR PARENTS/GUARDIANS/CAREGIVER</w:t>
      </w:r>
      <w:r w:rsidRPr="00694FE6" w:rsidR="00923F21">
        <w:rPr>
          <w:rFonts w:asciiTheme="minorHAnsi" w:hAnsiTheme="minorHAnsi" w:cstheme="minorBidi"/>
          <w:b/>
          <w:bCs/>
          <w:sz w:val="28"/>
          <w:szCs w:val="28"/>
        </w:rPr>
        <w:t>S</w:t>
      </w:r>
    </w:p>
    <w:p w:rsidRPr="00694FE6" w:rsidR="00DB0597" w:rsidP="002467AE" w:rsidRDefault="00DB0597" w14:paraId="5D060878" w14:textId="6C131762">
      <w:pPr>
        <w:autoSpaceDE w:val="0"/>
        <w:autoSpaceDN w:val="0"/>
        <w:adjustRightInd w:val="0"/>
        <w:jc w:val="center"/>
        <w:rPr>
          <w:rFonts w:asciiTheme="minorHAnsi" w:hAnsiTheme="minorHAnsi" w:cstheme="minorBidi"/>
          <w:b/>
          <w:bCs/>
          <w:sz w:val="28"/>
          <w:szCs w:val="28"/>
        </w:rPr>
      </w:pPr>
      <w:r>
        <w:rPr>
          <w:rFonts w:asciiTheme="minorHAnsi" w:hAnsiTheme="minorHAnsi" w:cstheme="minorBidi"/>
          <w:b/>
          <w:bCs/>
          <w:sz w:val="28"/>
          <w:szCs w:val="28"/>
        </w:rPr>
        <w:t>OF CHILDREN AGED 0 TO 9 YEARS OLD</w:t>
      </w:r>
    </w:p>
    <w:p w:rsidR="002467AE" w:rsidP="002467AE" w:rsidRDefault="002467AE" w14:paraId="6D54ABAC" w14:textId="77777777">
      <w:pPr>
        <w:autoSpaceDE w:val="0"/>
        <w:autoSpaceDN w:val="0"/>
        <w:adjustRightInd w:val="0"/>
        <w:jc w:val="center"/>
        <w:rPr>
          <w:rFonts w:asciiTheme="minorHAnsi" w:hAnsiTheme="minorHAnsi" w:cstheme="minorHAnsi"/>
          <w:b/>
          <w:bCs/>
          <w:sz w:val="22"/>
          <w:szCs w:val="22"/>
        </w:rPr>
      </w:pPr>
    </w:p>
    <w:p w:rsidRPr="008C54B5" w:rsidR="002B503C" w:rsidP="00694FE6" w:rsidRDefault="002B503C" w14:paraId="5669D15D" w14:textId="2620084A">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2467AE" w:rsidTr="000B34D6" w14:paraId="06A61AFD" w14:textId="77777777">
        <w:trPr>
          <w:cantSplit/>
        </w:trPr>
        <w:tc>
          <w:tcPr>
            <w:tcW w:w="2750" w:type="dxa"/>
          </w:tcPr>
          <w:p w:rsidRPr="008C54B5" w:rsidR="002467AE" w:rsidP="000B34D6" w:rsidRDefault="002467AE" w14:paraId="644ACE02"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Pr>
          <w:p w:rsidRPr="008C54B5" w:rsidR="002467AE" w:rsidP="000B34D6" w:rsidRDefault="002467AE" w14:paraId="24CE0B8E" w14:textId="77777777">
            <w:pPr>
              <w:pStyle w:val="Header"/>
              <w:spacing w:before="120" w:after="120"/>
              <w:rPr>
                <w:rFonts w:asciiTheme="minorHAnsi" w:hAnsiTheme="minorHAnsi" w:cstheme="minorHAnsi"/>
                <w:bCs/>
                <w:i/>
                <w:iCs/>
                <w:sz w:val="22"/>
                <w:szCs w:val="22"/>
              </w:rPr>
            </w:pPr>
          </w:p>
        </w:tc>
        <w:tc>
          <w:tcPr>
            <w:tcW w:w="1210" w:type="dxa"/>
          </w:tcPr>
          <w:p w:rsidRPr="008C54B5" w:rsidR="002467AE" w:rsidP="000B34D6" w:rsidRDefault="002467AE" w14:paraId="0F9DFE7C" w14:textId="77777777">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Pr>
          <w:p w:rsidRPr="008C54B5" w:rsidR="002467AE" w:rsidP="000B34D6" w:rsidRDefault="002467AE" w14:paraId="3B38A1DB" w14:textId="77777777">
            <w:pPr>
              <w:pStyle w:val="Header"/>
              <w:spacing w:before="120" w:after="120"/>
              <w:rPr>
                <w:rFonts w:asciiTheme="minorHAnsi" w:hAnsiTheme="minorHAnsi" w:cstheme="minorHAnsi"/>
                <w:bCs/>
                <w:i/>
                <w:iCs/>
                <w:sz w:val="22"/>
                <w:szCs w:val="22"/>
              </w:rPr>
            </w:pPr>
          </w:p>
        </w:tc>
      </w:tr>
      <w:tr w:rsidRPr="008C54B5" w:rsidR="002467AE" w:rsidTr="000B34D6" w14:paraId="1585BCED" w14:textId="77777777">
        <w:trPr>
          <w:cantSplit/>
          <w:trHeight w:val="604"/>
        </w:trPr>
        <w:tc>
          <w:tcPr>
            <w:tcW w:w="2750" w:type="dxa"/>
          </w:tcPr>
          <w:p w:rsidRPr="008C54B5" w:rsidR="002467AE" w:rsidP="000B34D6" w:rsidRDefault="002467AE" w14:paraId="2D6619E1" w14:textId="77777777">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rsidRPr="008C54B5" w:rsidR="002467AE" w:rsidP="000B34D6" w:rsidRDefault="002467AE" w14:paraId="40FB8888" w14:textId="77777777">
            <w:pPr>
              <w:pStyle w:val="Header"/>
              <w:rPr>
                <w:rFonts w:asciiTheme="minorHAnsi" w:hAnsiTheme="minorHAnsi" w:cstheme="minorHAnsi"/>
                <w:sz w:val="22"/>
                <w:szCs w:val="22"/>
              </w:rPr>
            </w:pPr>
            <w:r w:rsidRPr="008C54B5">
              <w:rPr>
                <w:rFonts w:asciiTheme="minorHAnsi" w:hAnsiTheme="minorHAnsi" w:cstheme="minorHAnsi"/>
                <w:sz w:val="22"/>
                <w:szCs w:val="22"/>
              </w:rPr>
              <w:t>(use CAPITALS)</w:t>
            </w:r>
          </w:p>
        </w:tc>
        <w:tc>
          <w:tcPr>
            <w:tcW w:w="7443" w:type="dxa"/>
            <w:gridSpan w:val="3"/>
          </w:tcPr>
          <w:p w:rsidRPr="008C54B5" w:rsidR="002467AE" w:rsidP="000B34D6" w:rsidRDefault="002467AE" w14:paraId="0CB1A14D" w14:textId="77777777">
            <w:pPr>
              <w:pStyle w:val="Header"/>
              <w:spacing w:before="120" w:after="120"/>
              <w:rPr>
                <w:rFonts w:asciiTheme="minorHAnsi" w:hAnsiTheme="minorHAnsi" w:cstheme="minorHAnsi"/>
                <w:bCs/>
                <w:i/>
                <w:iCs/>
                <w:sz w:val="22"/>
                <w:szCs w:val="22"/>
              </w:rPr>
            </w:pPr>
          </w:p>
        </w:tc>
      </w:tr>
    </w:tbl>
    <w:p w:rsidR="002467AE" w:rsidP="002467AE" w:rsidRDefault="002467AE" w14:paraId="46AD7B2E" w14:textId="77777777">
      <w:pPr>
        <w:autoSpaceDE w:val="0"/>
        <w:autoSpaceDN w:val="0"/>
        <w:adjustRightInd w:val="0"/>
        <w:rPr>
          <w:rFonts w:asciiTheme="minorHAnsi" w:hAnsiTheme="minorHAnsi" w:cstheme="minorHAnsi"/>
          <w:b/>
          <w:bCs/>
          <w:sz w:val="22"/>
          <w:szCs w:val="22"/>
        </w:rPr>
      </w:pPr>
      <w:bookmarkStart w:name="_Hlk117605255" w:id="166"/>
    </w:p>
    <w:p w:rsidRPr="008C54B5" w:rsidR="002467AE" w:rsidP="002467AE" w:rsidRDefault="002467AE" w14:paraId="085B7E90"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A55815" w:rsidP="002467AE" w:rsidRDefault="00A55815" w14:paraId="758E9810" w14:textId="77777777">
      <w:pPr>
        <w:pStyle w:val="ColorfulList-Accent11"/>
        <w:autoSpaceDE w:val="0"/>
        <w:autoSpaceDN w:val="0"/>
        <w:adjustRightInd w:val="0"/>
        <w:spacing w:after="0" w:line="240" w:lineRule="auto"/>
        <w:ind w:left="0"/>
        <w:rPr>
          <w:rFonts w:asciiTheme="minorHAnsi" w:hAnsiTheme="minorHAnsi" w:cstheme="minorHAnsi"/>
          <w:bCs/>
        </w:rPr>
      </w:pPr>
    </w:p>
    <w:p w:rsidR="006243B9" w:rsidP="002467AE" w:rsidRDefault="002467AE" w14:paraId="14011C81" w14:textId="7683D592">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885918">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 xml:space="preserve">for my child </w:t>
      </w:r>
    </w:p>
    <w:p w:rsidR="006243B9" w:rsidP="002467AE" w:rsidRDefault="006243B9" w14:paraId="2329CBC0"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885918" w14:paraId="39130E8A" w14:textId="35EACEFB">
      <w:pPr>
        <w:pStyle w:val="ColorfulList-Accent11"/>
        <w:autoSpaceDE w:val="0"/>
        <w:autoSpaceDN w:val="0"/>
        <w:adjustRightInd w:val="0"/>
        <w:spacing w:after="0" w:line="240" w:lineRule="auto"/>
        <w:ind w:left="0"/>
        <w:rPr>
          <w:rFonts w:asciiTheme="minorHAnsi" w:hAnsiTheme="minorHAnsi" w:cstheme="minorHAnsi"/>
          <w:bCs/>
        </w:rPr>
      </w:pPr>
      <w:r w:rsidRPr="00694FE6">
        <w:rPr>
          <w:rFonts w:asciiTheme="minorHAnsi" w:hAnsiTheme="minorHAnsi" w:cstheme="minorHAnsi"/>
          <w:bCs/>
          <w:i/>
          <w:iCs/>
        </w:rPr>
        <w:t>(your child’s forename and surname)</w:t>
      </w:r>
      <w:r>
        <w:rPr>
          <w:rFonts w:asciiTheme="minorHAnsi" w:hAnsiTheme="minorHAnsi" w:cstheme="minorHAnsi"/>
          <w:bCs/>
        </w:rPr>
        <w:t xml:space="preserve"> </w:t>
      </w:r>
      <w:r w:rsidRPr="008C54B5">
        <w:rPr>
          <w:rFonts w:asciiTheme="minorHAnsi" w:hAnsiTheme="minorHAnsi" w:cstheme="minorHAnsi"/>
          <w:bCs/>
        </w:rPr>
        <w:t>………………………………………………………………………………………………</w:t>
      </w:r>
      <w:r>
        <w:rPr>
          <w:rFonts w:asciiTheme="minorHAnsi" w:hAnsiTheme="minorHAnsi" w:cstheme="minorHAnsi"/>
          <w:bCs/>
        </w:rPr>
        <w:t xml:space="preserve">, </w:t>
      </w:r>
      <w:r w:rsidRPr="008C54B5" w:rsidR="002467AE">
        <w:rPr>
          <w:rFonts w:asciiTheme="minorHAnsi" w:hAnsiTheme="minorHAnsi" w:cstheme="minorHAnsi"/>
          <w:bCs/>
        </w:rPr>
        <w:t>to take part in the study.</w:t>
      </w:r>
    </w:p>
    <w:bookmarkEnd w:id="166"/>
    <w:p w:rsidRPr="008C54B5" w:rsidR="002467AE" w:rsidP="002467AE" w:rsidRDefault="002467AE" w14:paraId="2B218EC3"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2467AE" w:rsidTr="323759B6" w14:paraId="2F6AAE14" w14:textId="77777777">
        <w:trPr>
          <w:jc w:val="center"/>
        </w:trPr>
        <w:tc>
          <w:tcPr>
            <w:tcW w:w="1470" w:type="dxa"/>
          </w:tcPr>
          <w:p w:rsidRPr="008C54B5" w:rsidR="002467AE" w:rsidP="000B34D6" w:rsidRDefault="002467AE" w14:paraId="416EA562"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67"/>
          </w:p>
        </w:tc>
        <w:tc>
          <w:tcPr>
            <w:tcW w:w="8595" w:type="dxa"/>
          </w:tcPr>
          <w:p w:rsidRPr="008C54B5" w:rsidR="002467AE" w:rsidP="000B34D6" w:rsidRDefault="002467AE" w14:paraId="4CCB7293" w14:textId="436ECE1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w:t>
            </w:r>
            <w:r w:rsidR="00923F21">
              <w:rPr>
                <w:rFonts w:asciiTheme="minorHAnsi" w:hAnsiTheme="minorHAnsi" w:cstheme="minorHAnsi"/>
                <w:bCs/>
              </w:rPr>
              <w:t xml:space="preserve">(or had read to me) </w:t>
            </w:r>
            <w:r w:rsidRPr="008C54B5">
              <w:rPr>
                <w:rFonts w:asciiTheme="minorHAnsi" w:hAnsiTheme="minorHAnsi" w:cstheme="minorHAnsi"/>
                <w:bCs/>
              </w:rPr>
              <w:t xml:space="preserve">and understood </w:t>
            </w:r>
            <w:r w:rsidR="00923F21">
              <w:rPr>
                <w:rFonts w:asciiTheme="minorHAnsi" w:hAnsiTheme="minorHAnsi" w:cstheme="minorHAnsi"/>
                <w:bCs/>
              </w:rPr>
              <w:t xml:space="preserve">this </w:t>
            </w:r>
            <w:r w:rsidRPr="008C54B5" w:rsidR="00956D74">
              <w:rPr>
                <w:rFonts w:asciiTheme="minorHAnsi" w:hAnsiTheme="minorHAnsi" w:cstheme="minorHAnsi"/>
                <w:bCs/>
              </w:rPr>
              <w:t xml:space="preserve">patient information sheet </w:t>
            </w:r>
            <w:r w:rsidRPr="008C54B5">
              <w:rPr>
                <w:rFonts w:asciiTheme="minorHAnsi" w:hAnsiTheme="minorHAnsi" w:cstheme="minorHAnsi"/>
                <w:bCs/>
              </w:rPr>
              <w:t>for the above study and have been able to ask questions which have been answered fully.</w:t>
            </w:r>
          </w:p>
          <w:p w:rsidRPr="008C54B5" w:rsidR="002467AE" w:rsidP="000B34D6" w:rsidRDefault="002467AE" w14:paraId="33F740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2467AE" w:rsidTr="323759B6" w14:paraId="2C5FFD10" w14:textId="77777777">
        <w:trPr>
          <w:jc w:val="center"/>
        </w:trPr>
        <w:tc>
          <w:tcPr>
            <w:tcW w:w="1470" w:type="dxa"/>
          </w:tcPr>
          <w:p w:rsidRPr="008C54B5" w:rsidR="002467AE" w:rsidP="000B34D6" w:rsidRDefault="002467AE" w14:paraId="2AA50285"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C717F" w:rsidP="6F9788A1" w:rsidRDefault="002467AE" w14:paraId="54AD473A" w14:textId="1DB0397A">
            <w:pPr>
              <w:pStyle w:val="ColorfulList-Accent11"/>
              <w:autoSpaceDE w:val="0"/>
              <w:autoSpaceDN w:val="0"/>
              <w:adjustRightInd w:val="0"/>
              <w:spacing w:after="0" w:line="240" w:lineRule="auto"/>
              <w:ind w:left="0"/>
              <w:rPr>
                <w:rFonts w:cs="Calibri"/>
                <w:b/>
                <w:bCs/>
              </w:rPr>
            </w:pPr>
            <w:r w:rsidRPr="6F9788A1">
              <w:rPr>
                <w:rFonts w:asciiTheme="minorHAnsi" w:hAnsiTheme="minorHAnsi" w:cstheme="minorBidi"/>
              </w:rPr>
              <w:t xml:space="preserve">2. I agree to for my child take part in the following domains: </w:t>
            </w:r>
            <w:r>
              <w:br/>
            </w:r>
            <w:r w:rsidRPr="6F9788A1" w:rsidR="257A2020">
              <w:rPr>
                <w:rFonts w:cs="Calibri"/>
                <w:b/>
                <w:bCs/>
              </w:rPr>
              <w:t>corticosteroids, influenza (flu) antivirals, or immune modulators</w:t>
            </w:r>
          </w:p>
          <w:p w:rsidRPr="00E420CA" w:rsidR="00FC717F" w:rsidP="323759B6" w:rsidRDefault="257A2020" w14:paraId="16925E14" w14:textId="0CE5A579">
            <w:pPr>
              <w:pStyle w:val="ColorfulList-Accent11"/>
              <w:autoSpaceDE w:val="0"/>
              <w:autoSpaceDN w:val="0"/>
              <w:adjustRightInd w:val="0"/>
              <w:spacing w:after="0" w:line="240" w:lineRule="auto"/>
              <w:ind w:left="0"/>
              <w:rPr>
                <w:rFonts w:asciiTheme="minorHAnsi" w:hAnsiTheme="minorHAnsi" w:cstheme="minorBidi"/>
                <w:i/>
                <w:iCs/>
              </w:rPr>
            </w:pPr>
            <w:r w:rsidRPr="323759B6">
              <w:rPr>
                <w:rFonts w:cs="Calibri"/>
                <w:highlight w:val="yellow"/>
              </w:rPr>
              <w:t>(</w:t>
            </w:r>
            <w:r w:rsidRPr="323759B6">
              <w:rPr>
                <w:rFonts w:cs="Calibri"/>
                <w:i/>
                <w:iCs/>
                <w:highlight w:val="yellow"/>
              </w:rPr>
              <w:t>delete domain(s) that the site is not participating in)</w:t>
            </w:r>
            <w:r w:rsidR="00FC717F">
              <w:br/>
            </w:r>
            <w:r w:rsidRPr="323759B6">
              <w:rPr>
                <w:rFonts w:cs="Calibri"/>
                <w:i/>
                <w:iCs/>
              </w:rPr>
              <w:t>(strike through domain(s) if the pa</w:t>
            </w:r>
            <w:r w:rsidRPr="323759B6" w:rsidR="22B8BA56">
              <w:rPr>
                <w:rFonts w:cs="Calibri"/>
                <w:i/>
                <w:iCs/>
              </w:rPr>
              <w:t>rent/guardian</w:t>
            </w:r>
            <w:r w:rsidRPr="323759B6" w:rsidR="28FFA4C3">
              <w:rPr>
                <w:rFonts w:cs="Calibri"/>
                <w:i/>
                <w:iCs/>
              </w:rPr>
              <w:t>/ca</w:t>
            </w:r>
            <w:r w:rsidRPr="323759B6" w:rsidR="7FE29E3B">
              <w:rPr>
                <w:rFonts w:cs="Calibri"/>
                <w:i/>
                <w:iCs/>
              </w:rPr>
              <w:t>regiver</w:t>
            </w:r>
            <w:r w:rsidRPr="323759B6">
              <w:rPr>
                <w:rFonts w:cs="Calibri"/>
                <w:i/>
                <w:iCs/>
              </w:rPr>
              <w:t xml:space="preserve"> does not agree)</w:t>
            </w:r>
          </w:p>
          <w:p w:rsidRPr="008C54B5" w:rsidR="002467AE" w:rsidP="00694FE6" w:rsidRDefault="002467AE" w14:paraId="1B83DA72"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67600447" w14:textId="77777777">
        <w:trPr>
          <w:jc w:val="center"/>
        </w:trPr>
        <w:tc>
          <w:tcPr>
            <w:tcW w:w="1470" w:type="dxa"/>
          </w:tcPr>
          <w:p w:rsidRPr="008C54B5" w:rsidR="002467AE" w:rsidP="000B34D6" w:rsidRDefault="002467AE" w14:paraId="797C2ABF"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B80DCB8" w14:textId="43DACB97">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w:t>
            </w:r>
            <w:r w:rsidR="00FC717F">
              <w:rPr>
                <w:rFonts w:asciiTheme="minorHAnsi" w:hAnsiTheme="minorHAnsi" w:cstheme="minorHAnsi"/>
                <w:bCs/>
              </w:rPr>
              <w:t>,</w:t>
            </w:r>
            <w:r w:rsidRPr="008C54B5">
              <w:rPr>
                <w:rFonts w:asciiTheme="minorHAnsi" w:hAnsiTheme="minorHAnsi" w:cstheme="minorHAnsi"/>
                <w:bCs/>
              </w:rPr>
              <w:t xml:space="preserve">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rsidRPr="008C54B5" w:rsidR="002467AE" w:rsidP="000B34D6" w:rsidRDefault="002467AE" w14:paraId="09A05816"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7AAE7BD6" w14:textId="77777777">
        <w:trPr>
          <w:jc w:val="center"/>
        </w:trPr>
        <w:tc>
          <w:tcPr>
            <w:tcW w:w="1470" w:type="dxa"/>
          </w:tcPr>
          <w:p w:rsidRPr="008C54B5" w:rsidR="002467AE" w:rsidP="000B34D6" w:rsidRDefault="002467AE" w14:paraId="6991122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7D722D64" w14:textId="51BEB5CD">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 xml:space="preserve">I understand </w:t>
            </w:r>
            <w:r w:rsidR="000C7789">
              <w:rPr>
                <w:rFonts w:asciiTheme="minorHAnsi" w:hAnsiTheme="minorHAnsi" w:cstheme="minorHAnsi"/>
                <w:bCs/>
              </w:rPr>
              <w:t xml:space="preserve">that </w:t>
            </w:r>
            <w:r w:rsidRPr="008C54B5">
              <w:rPr>
                <w:rFonts w:asciiTheme="minorHAnsi" w:hAnsiTheme="minorHAnsi" w:cstheme="minorHAnsi"/>
                <w:bCs/>
              </w:rPr>
              <w:t>my</w:t>
            </w:r>
            <w:r>
              <w:rPr>
                <w:rFonts w:asciiTheme="minorHAnsi" w:hAnsiTheme="minorHAnsi" w:cstheme="minorHAnsi"/>
                <w:bCs/>
              </w:rPr>
              <w:t xml:space="preserve"> child’s</w:t>
            </w:r>
            <w:r w:rsidRPr="008C54B5">
              <w:rPr>
                <w:rFonts w:asciiTheme="minorHAnsi" w:hAnsiTheme="minorHAnsi" w:cstheme="minorHAnsi"/>
                <w:bCs/>
              </w:rPr>
              <w:t xml:space="preserve"> identity will never be </w:t>
            </w:r>
            <w:r w:rsidR="00234EAE">
              <w:rPr>
                <w:rFonts w:asciiTheme="minorHAnsi" w:hAnsiTheme="minorHAnsi" w:cstheme="minorHAnsi"/>
                <w:bCs/>
              </w:rPr>
              <w:t>given</w:t>
            </w:r>
            <w:r w:rsidR="009011BC">
              <w:rPr>
                <w:rFonts w:asciiTheme="minorHAnsi" w:hAnsiTheme="minorHAnsi" w:cstheme="minorHAnsi"/>
                <w:bCs/>
              </w:rPr>
              <w:t xml:space="preserve"> </w:t>
            </w:r>
            <w:r w:rsidRPr="008C54B5">
              <w:rPr>
                <w:rFonts w:asciiTheme="minorHAnsi" w:hAnsiTheme="minorHAnsi" w:cstheme="minorHAnsi"/>
                <w:bCs/>
              </w:rPr>
              <w:t>to any third parties</w:t>
            </w:r>
            <w:r w:rsidR="00392B3A">
              <w:rPr>
                <w:rFonts w:asciiTheme="minorHAnsi" w:hAnsiTheme="minorHAnsi" w:cstheme="minorHAnsi"/>
                <w:bCs/>
              </w:rPr>
              <w:t>,</w:t>
            </w:r>
            <w:r w:rsidRPr="008C54B5">
              <w:rPr>
                <w:rFonts w:asciiTheme="minorHAnsi" w:hAnsiTheme="minorHAnsi" w:cstheme="minorHAnsi"/>
                <w:bCs/>
              </w:rPr>
              <w:t xml:space="preserve"> and any information collected will remain confidential.</w:t>
            </w:r>
          </w:p>
          <w:p w:rsidRPr="008C54B5" w:rsidR="002467AE" w:rsidP="000B34D6" w:rsidRDefault="002467AE" w14:paraId="2044639F"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2467AE" w:rsidTr="323759B6" w14:paraId="2425D179" w14:textId="77777777">
        <w:trPr>
          <w:jc w:val="center"/>
        </w:trPr>
        <w:tc>
          <w:tcPr>
            <w:tcW w:w="1470" w:type="dxa"/>
          </w:tcPr>
          <w:p w:rsidRPr="008C54B5" w:rsidR="002467AE" w:rsidP="000B34D6" w:rsidRDefault="002467AE" w14:paraId="12D1BFF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13BE776C" w14:textId="1C514FDE">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 xml:space="preserve">medical records and other personal data generated during the study may be </w:t>
            </w:r>
            <w:r w:rsidRPr="0064560B" w:rsidR="0064560B">
              <w:rPr>
                <w:rFonts w:asciiTheme="minorHAnsi" w:hAnsiTheme="minorHAnsi" w:cstheme="minorHAnsi"/>
                <w:bCs/>
              </w:rPr>
              <w:t xml:space="preserve">looked at by representatives of the sponsor (UMC Utrecht), by people working on behalf of the sponsor, by representatives of regulatory authorities, ICNARC, and NHS Digital, where it is relevant to my child taking part in this research. </w:t>
            </w:r>
          </w:p>
          <w:p w:rsidRPr="008C54B5" w:rsidR="002467AE" w:rsidP="000B34D6" w:rsidRDefault="002467AE" w14:paraId="0CF8140C"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2467AE" w:rsidTr="323759B6" w14:paraId="010D6792" w14:textId="77777777">
        <w:trPr>
          <w:jc w:val="center"/>
        </w:trPr>
        <w:tc>
          <w:tcPr>
            <w:tcW w:w="1470" w:type="dxa"/>
          </w:tcPr>
          <w:p w:rsidRPr="008C54B5" w:rsidR="002467AE" w:rsidP="000B34D6" w:rsidRDefault="002467AE" w14:paraId="59E1E2E0"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9011BC" w:rsidP="001C6779" w:rsidRDefault="002467AE" w14:paraId="1A1DBF33" w14:textId="0439FFB8">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 xml:space="preserve">I agree that I will </w:t>
            </w:r>
            <w:r w:rsidRPr="001C6779" w:rsidR="001C6779">
              <w:rPr>
                <w:rFonts w:asciiTheme="minorHAnsi" w:hAnsiTheme="minorHAnsi" w:cstheme="minorHAnsi"/>
                <w:bCs/>
              </w:rPr>
              <w:t>allow the researchers to decide how to use the results of this study.</w:t>
            </w:r>
          </w:p>
          <w:p w:rsidRPr="008C54B5" w:rsidR="002467AE" w:rsidP="001C6779" w:rsidRDefault="002467AE" w14:paraId="558C43AF"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2467AE" w:rsidTr="323759B6" w14:paraId="5A36692B" w14:textId="77777777">
        <w:trPr>
          <w:jc w:val="center"/>
        </w:trPr>
        <w:tc>
          <w:tcPr>
            <w:tcW w:w="1470" w:type="dxa"/>
          </w:tcPr>
          <w:p w:rsidRPr="008C54B5" w:rsidR="002467AE" w:rsidP="000B34D6" w:rsidRDefault="002467AE" w14:paraId="7A4AFB1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2467AE" w:rsidP="000B34D6" w:rsidRDefault="002467AE" w14:paraId="298FA442" w14:textId="4013F2E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w:t>
            </w:r>
            <w:r w:rsidR="001C6779">
              <w:rPr>
                <w:rFonts w:asciiTheme="minorHAnsi" w:hAnsiTheme="minorHAnsi" w:cstheme="minorHAnsi"/>
                <w:bCs/>
              </w:rPr>
              <w:t xml:space="preserve">that </w:t>
            </w:r>
            <w:r w:rsidRPr="008C54B5">
              <w:rPr>
                <w:rFonts w:asciiTheme="minorHAnsi" w:hAnsiTheme="minorHAnsi" w:cstheme="minorHAnsi"/>
                <w:bCs/>
              </w:rPr>
              <w:t xml:space="preserve">I will be contacted by ICNARC or my local hospital in six months to </w:t>
            </w:r>
            <w:r w:rsidRPr="005F4772" w:rsidR="005F4772">
              <w:rPr>
                <w:rFonts w:asciiTheme="minorHAnsi" w:hAnsiTheme="minorHAnsi" w:cstheme="minorHAnsi"/>
                <w:bCs/>
              </w:rPr>
              <w:t xml:space="preserve">answer questions </w:t>
            </w:r>
            <w:r w:rsidRPr="008C54B5">
              <w:rPr>
                <w:rFonts w:asciiTheme="minorHAnsi" w:hAnsiTheme="minorHAnsi" w:cstheme="minorHAnsi"/>
                <w:bCs/>
              </w:rPr>
              <w:t xml:space="preserve">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rsidRPr="008C54B5" w:rsidR="002467AE" w:rsidP="000B34D6" w:rsidRDefault="002467AE" w14:paraId="069D4395" w14:textId="77777777">
            <w:pPr>
              <w:pStyle w:val="ColorfulList-Accent11"/>
              <w:spacing w:after="0" w:line="240" w:lineRule="auto"/>
              <w:ind w:left="0"/>
              <w:rPr>
                <w:rFonts w:asciiTheme="minorHAnsi" w:hAnsiTheme="minorHAnsi" w:cstheme="minorHAnsi"/>
                <w:iCs/>
              </w:rPr>
            </w:pPr>
          </w:p>
        </w:tc>
      </w:tr>
      <w:tr w:rsidRPr="008C54B5" w:rsidR="002467AE" w:rsidTr="323759B6" w14:paraId="76444702" w14:textId="77777777">
        <w:trPr>
          <w:jc w:val="center"/>
        </w:trPr>
        <w:tc>
          <w:tcPr>
            <w:tcW w:w="1470" w:type="dxa"/>
          </w:tcPr>
          <w:p w:rsidRPr="008C54B5" w:rsidR="002467AE" w:rsidP="000B34D6" w:rsidRDefault="002467AE" w14:paraId="746D7FBE"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B731AF" w:rsidP="00B731AF" w:rsidRDefault="002467AE" w14:paraId="54392E7C" w14:textId="585AAFE8">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r w:rsidRPr="62418D3D" w:rsidR="00B731AF">
              <w:rPr>
                <w:rFonts w:cs="Calibri"/>
              </w:rPr>
              <w:t xml:space="preserve"> where the privacy rules of the European Union do not apply. I </w:t>
            </w:r>
            <w:r w:rsidR="00B731AF">
              <w:rPr>
                <w:rFonts w:cs="Calibri"/>
              </w:rPr>
              <w:t>understand</w:t>
            </w:r>
            <w:r w:rsidRPr="62418D3D" w:rsidR="00B731AF">
              <w:rPr>
                <w:rFonts w:cs="Calibri"/>
              </w:rPr>
              <w:t xml:space="preserve"> that an equivalent level of protection will be ensured for my data.</w:t>
            </w:r>
          </w:p>
          <w:p w:rsidRPr="008C54B5" w:rsidR="002467AE" w:rsidP="000B34D6" w:rsidRDefault="00B731AF" w14:paraId="21EF595F" w14:textId="2A1B3A43">
            <w:pPr>
              <w:pStyle w:val="ColorfulList-Accent11"/>
              <w:autoSpaceDE w:val="0"/>
              <w:autoSpaceDN w:val="0"/>
              <w:adjustRightInd w:val="0"/>
              <w:spacing w:after="0" w:line="240" w:lineRule="auto"/>
              <w:ind w:left="0"/>
              <w:rPr>
                <w:rFonts w:asciiTheme="minorHAnsi" w:hAnsiTheme="minorHAnsi" w:cstheme="minorHAnsi"/>
                <w:b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tc>
      </w:tr>
      <w:tr w:rsidRPr="008C54B5" w:rsidR="00B731AF" w:rsidTr="323759B6" w14:paraId="22C7D1B8" w14:textId="77777777">
        <w:trPr>
          <w:jc w:val="center"/>
        </w:trPr>
        <w:tc>
          <w:tcPr>
            <w:tcW w:w="1470" w:type="dxa"/>
          </w:tcPr>
          <w:p w:rsidRPr="008C54B5" w:rsidR="00B731AF" w:rsidP="000B34D6" w:rsidRDefault="00B731AF" w14:paraId="20710229"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B731AF" w:rsidP="00B731AF" w:rsidRDefault="00210DF1" w14:paraId="09C2D713"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2B503C" w:rsidP="00B731AF" w:rsidRDefault="002B503C" w14:paraId="2A6C961E" w14:textId="09BF004D">
            <w:pPr>
              <w:pStyle w:val="ColorfulList-Accent11"/>
              <w:autoSpaceDE w:val="0"/>
              <w:autoSpaceDN w:val="0"/>
              <w:adjustRightInd w:val="0"/>
              <w:spacing w:after="0" w:line="240" w:lineRule="auto"/>
              <w:ind w:left="0"/>
              <w:rPr>
                <w:rFonts w:asciiTheme="minorHAnsi" w:hAnsiTheme="minorHAnsi" w:cstheme="minorHAnsi"/>
                <w:bCs/>
              </w:rPr>
            </w:pPr>
          </w:p>
        </w:tc>
      </w:tr>
      <w:bookmarkEnd w:id="167"/>
    </w:tbl>
    <w:p w:rsidRPr="008C54B5" w:rsidR="002467AE" w:rsidP="002467AE" w:rsidRDefault="002467AE" w14:paraId="34650C17" w14:textId="1F7A0BE0">
      <w:pPr>
        <w:pStyle w:val="ColorfulList-Accent11"/>
        <w:autoSpaceDE w:val="0"/>
        <w:autoSpaceDN w:val="0"/>
        <w:adjustRightInd w:val="0"/>
        <w:spacing w:after="0" w:line="240" w:lineRule="auto"/>
        <w:ind w:left="0"/>
        <w:rPr>
          <w:rFonts w:asciiTheme="minorHAnsi" w:hAnsiTheme="minorHAnsi" w:cstheme="minorHAnsi"/>
          <w:bCs/>
        </w:rPr>
      </w:pPr>
    </w:p>
    <w:p w:rsidRPr="00600D77" w:rsidR="00E469E6" w:rsidP="00E469E6" w:rsidRDefault="00E469E6" w14:paraId="610DFF81" w14:textId="49CB4F7F">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E469E6" w:rsidP="00E469E6" w:rsidRDefault="00E469E6" w14:paraId="0C227C0F" w14:textId="77777777">
      <w:pPr>
        <w:widowControl w:val="0"/>
        <w:autoSpaceDE w:val="0"/>
        <w:autoSpaceDN w:val="0"/>
        <w:spacing w:before="120"/>
        <w:rPr>
          <w:rFonts w:ascii="Calibri" w:hAnsi="Calibri" w:eastAsia="Calibri" w:cs="Calibri"/>
          <w:b/>
          <w:sz w:val="22"/>
          <w:szCs w:val="22"/>
          <w:lang w:val="en-US" w:eastAsia="en-US"/>
        </w:rPr>
      </w:pPr>
    </w:p>
    <w:p w:rsidRPr="00BB2F43" w:rsidR="00E469E6" w:rsidP="00E469E6" w:rsidRDefault="00E469E6" w14:paraId="21FE049F"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(24hr)</w:t>
      </w:r>
    </w:p>
    <w:p w:rsidRPr="00BB2F43" w:rsidR="00E469E6" w:rsidP="00E469E6" w:rsidRDefault="00E469E6" w14:paraId="290411F1"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E469E6" w:rsidP="00694FE6" w:rsidRDefault="00E469E6" w14:paraId="1C311DA6" w14:textId="77777777">
      <w:pPr>
        <w:widowControl w:val="0"/>
        <w:autoSpaceDE w:val="0"/>
        <w:autoSpaceDN w:val="0"/>
        <w:rPr>
          <w:rFonts w:ascii="Calibri" w:hAnsi="Calibri" w:eastAsia="Calibri" w:cs="Calibri"/>
          <w:b/>
          <w:sz w:val="22"/>
          <w:szCs w:val="22"/>
          <w:lang w:val="en" w:eastAsia="en-US"/>
        </w:rPr>
      </w:pPr>
    </w:p>
    <w:p w:rsidRPr="00BB2F43" w:rsidR="00E469E6" w:rsidP="1B379A87" w:rsidRDefault="00E469E6" w14:paraId="234B2DA4" w14:textId="287F4D96">
      <w:pPr>
        <w:widowControl w:val="0"/>
        <w:autoSpaceDE w:val="0"/>
        <w:autoSpaceDN w:val="0"/>
        <w:spacing w:before="120"/>
        <w:rPr>
          <w:rFonts w:ascii="Calibri" w:hAnsi="Calibri" w:eastAsia="Calibri" w:cs="Calibri"/>
          <w:i/>
          <w:iCs/>
          <w:sz w:val="22"/>
          <w:szCs w:val="22"/>
          <w:lang w:val="en" w:eastAsia="en-US"/>
        </w:rPr>
      </w:pPr>
      <w:r w:rsidRPr="1B379A87">
        <w:rPr>
          <w:rFonts w:ascii="Calibri" w:hAnsi="Calibri" w:eastAsia="Calibri" w:cs="Calibri"/>
          <w:b/>
          <w:bCs/>
          <w:sz w:val="22"/>
          <w:szCs w:val="22"/>
          <w:lang w:val="en" w:eastAsia="en-US"/>
        </w:rPr>
        <w:t xml:space="preserve">To be completed by the </w:t>
      </w:r>
      <w:r w:rsidRPr="1B379A87">
        <w:rPr>
          <w:rFonts w:ascii="Calibri" w:hAnsi="Calibri" w:eastAsia="Calibri" w:cs="Calibri"/>
          <w:b/>
          <w:bCs/>
          <w:sz w:val="22"/>
          <w:szCs w:val="22"/>
          <w:u w:val="single"/>
          <w:lang w:val="en" w:eastAsia="en-US"/>
        </w:rPr>
        <w:t>impartial witness</w:t>
      </w:r>
      <w:r w:rsidRPr="1B379A87">
        <w:rPr>
          <w:rFonts w:ascii="Calibri" w:hAnsi="Calibri" w:eastAsia="Calibri" w:cs="Calibri"/>
          <w:b/>
          <w:bCs/>
          <w:sz w:val="22"/>
          <w:szCs w:val="22"/>
          <w:lang w:val="en" w:eastAsia="en-US"/>
        </w:rPr>
        <w:t xml:space="preserve">* </w:t>
      </w:r>
      <w:r w:rsidRPr="1B379A87">
        <w:rPr>
          <w:rFonts w:ascii="Calibri" w:hAnsi="Calibri" w:eastAsia="Calibri" w:cs="Calibri"/>
          <w:i/>
          <w:iCs/>
          <w:sz w:val="22"/>
          <w:szCs w:val="22"/>
          <w:lang w:val="en" w:eastAsia="en-US"/>
        </w:rPr>
        <w:t>in the event the patient</w:t>
      </w:r>
      <w:r w:rsidRPr="1B379A87" w:rsidR="27BEE6B0">
        <w:rPr>
          <w:rFonts w:ascii="Calibri" w:hAnsi="Calibri" w:eastAsia="Calibri" w:cs="Calibri"/>
          <w:i/>
          <w:iCs/>
          <w:sz w:val="22"/>
          <w:szCs w:val="22"/>
          <w:lang w:val="en" w:eastAsia="en-US"/>
        </w:rPr>
        <w:t xml:space="preserve"> (child) and/or </w:t>
      </w:r>
      <w:r w:rsidRPr="1B379A8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E469E6" w:rsidP="00E469E6" w:rsidRDefault="00E469E6" w14:paraId="1622B93C" w14:textId="04ED05F1">
      <w:pPr>
        <w:widowControl w:val="0"/>
        <w:autoSpaceDE w:val="0"/>
        <w:autoSpaceDN w:val="0"/>
        <w:spacing w:before="120"/>
        <w:rPr>
          <w:rFonts w:ascii="Calibri" w:hAnsi="Calibri" w:eastAsia="Calibri" w:cs="Calibri"/>
          <w:b/>
          <w:bCs/>
          <w:sz w:val="22"/>
          <w:szCs w:val="22"/>
          <w:lang w:val="en-US" w:eastAsia="en-US"/>
        </w:rPr>
      </w:pPr>
      <w:r w:rsidRPr="6F9788A1">
        <w:rPr>
          <w:rFonts w:ascii="Calibri" w:hAnsi="Calibri" w:eastAsia="Calibri" w:cs="Calibri"/>
          <w:b/>
          <w:bCs/>
          <w:sz w:val="22"/>
          <w:szCs w:val="22"/>
          <w:lang w:val="en-US" w:eastAsia="en-US"/>
        </w:rPr>
        <w:t>I confirm that the patient information and informed consent have been accurately explained to the patient</w:t>
      </w:r>
      <w:r w:rsidRPr="6F9788A1" w:rsidR="30AB62BC">
        <w:rPr>
          <w:rFonts w:ascii="Calibri" w:hAnsi="Calibri" w:eastAsia="Calibri" w:cs="Calibri"/>
          <w:b/>
          <w:bCs/>
          <w:sz w:val="22"/>
          <w:szCs w:val="22"/>
          <w:lang w:val="en-US" w:eastAsia="en-US"/>
        </w:rPr>
        <w:t xml:space="preserve"> (child) and</w:t>
      </w:r>
      <w:r w:rsidRPr="6F9788A1" w:rsidR="2D649697">
        <w:rPr>
          <w:rFonts w:ascii="Calibri" w:hAnsi="Calibri" w:eastAsia="Calibri" w:cs="Calibri"/>
          <w:b/>
          <w:bCs/>
          <w:sz w:val="22"/>
          <w:szCs w:val="22"/>
          <w:lang w:val="en-US" w:eastAsia="en-US"/>
        </w:rPr>
        <w:t>/or</w:t>
      </w:r>
      <w:r w:rsidRPr="6F9788A1" w:rsidR="5497C2D0">
        <w:rPr>
          <w:rFonts w:ascii="Calibri" w:hAnsi="Calibri" w:eastAsia="Calibri" w:cs="Calibri"/>
          <w:b/>
          <w:bCs/>
          <w:sz w:val="22"/>
          <w:szCs w:val="22"/>
          <w:lang w:val="en-US" w:eastAsia="en-US"/>
        </w:rPr>
        <w:t xml:space="preserve"> </w:t>
      </w:r>
      <w:r w:rsidRPr="6F9788A1">
        <w:rPr>
          <w:rFonts w:ascii="Calibri" w:hAnsi="Calibri" w:eastAsia="Calibri" w:cs="Calibri"/>
          <w:b/>
          <w:bCs/>
          <w:sz w:val="22"/>
          <w:szCs w:val="22"/>
          <w:lang w:val="en-US" w:eastAsia="en-US"/>
        </w:rPr>
        <w:t>parent/guardian/caregiver, the informed consent has been apparently understood by the patient</w:t>
      </w:r>
      <w:r w:rsidRPr="6F9788A1" w:rsidR="7AA92EC8">
        <w:rPr>
          <w:rFonts w:ascii="Calibri" w:hAnsi="Calibri" w:eastAsia="Calibri" w:cs="Calibri"/>
          <w:b/>
          <w:bCs/>
          <w:sz w:val="22"/>
          <w:szCs w:val="22"/>
          <w:lang w:val="en-US" w:eastAsia="en-US"/>
        </w:rPr>
        <w:t xml:space="preserve"> (child) and</w:t>
      </w:r>
      <w:r w:rsidRPr="6F9788A1" w:rsidR="02DFE089">
        <w:rPr>
          <w:rFonts w:ascii="Calibri" w:hAnsi="Calibri" w:eastAsia="Calibri" w:cs="Calibri"/>
          <w:b/>
          <w:bCs/>
          <w:sz w:val="22"/>
          <w:szCs w:val="22"/>
          <w:lang w:val="en-US" w:eastAsia="en-US"/>
        </w:rPr>
        <w:t xml:space="preserve">/or </w:t>
      </w:r>
      <w:r w:rsidRPr="6F9788A1">
        <w:rPr>
          <w:rFonts w:ascii="Calibri" w:hAnsi="Calibri" w:eastAsia="Calibri" w:cs="Calibri"/>
          <w:b/>
          <w:bCs/>
          <w:sz w:val="22"/>
          <w:szCs w:val="22"/>
          <w:lang w:val="en-US" w:eastAsia="en-US"/>
        </w:rPr>
        <w:t>parent/guardian/caregiver, and the patient</w:t>
      </w:r>
      <w:r w:rsidRPr="6F9788A1" w:rsidR="51FFB6FB">
        <w:rPr>
          <w:rFonts w:ascii="Calibri" w:hAnsi="Calibri" w:eastAsia="Calibri" w:cs="Calibri"/>
          <w:b/>
          <w:bCs/>
          <w:sz w:val="22"/>
          <w:szCs w:val="22"/>
          <w:lang w:val="en-US" w:eastAsia="en-US"/>
        </w:rPr>
        <w:t xml:space="preserve"> (child) and/or </w:t>
      </w:r>
      <w:r w:rsidRPr="6F9788A1">
        <w:rPr>
          <w:rFonts w:ascii="Calibri" w:hAnsi="Calibri" w:eastAsia="Calibri" w:cs="Calibri"/>
          <w:b/>
          <w:bCs/>
          <w:sz w:val="22"/>
          <w:szCs w:val="22"/>
          <w:lang w:val="en-US" w:eastAsia="en-US"/>
        </w:rPr>
        <w:t>parent/guardian/caregiver has voluntarily agreed to consent to participate in the study.</w:t>
      </w:r>
    </w:p>
    <w:p w:rsidRPr="00BB2F43" w:rsidR="00E469E6" w:rsidP="00E469E6" w:rsidRDefault="00E469E6" w14:paraId="4D28DF4E" w14:textId="77777777">
      <w:pPr>
        <w:widowControl w:val="0"/>
        <w:autoSpaceDE w:val="0"/>
        <w:autoSpaceDN w:val="0"/>
        <w:spacing w:before="120"/>
        <w:rPr>
          <w:rFonts w:ascii="Calibri" w:hAnsi="Calibri" w:eastAsia="Calibri" w:cs="Calibri"/>
          <w:b/>
          <w:sz w:val="22"/>
          <w:szCs w:val="22"/>
          <w:lang w:val="en" w:eastAsia="en-US"/>
        </w:rPr>
      </w:pPr>
    </w:p>
    <w:p w:rsidRPr="00BB2F43" w:rsidR="00E469E6" w:rsidP="00E469E6" w:rsidRDefault="00E469E6" w14:paraId="340B8921"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E469E6" w:rsidP="00E469E6" w:rsidRDefault="00E469E6" w14:paraId="39989001"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E469E6" w:rsidP="00E469E6" w:rsidRDefault="00E469E6" w14:paraId="2CD9481D"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E469E6" w:rsidP="00E469E6" w:rsidRDefault="00E469E6" w14:paraId="51C23D82" w14:textId="77777777">
      <w:pPr>
        <w:widowControl w:val="0"/>
        <w:autoSpaceDE w:val="0"/>
        <w:autoSpaceDN w:val="0"/>
        <w:spacing w:line="243" w:lineRule="atLeast"/>
        <w:rPr>
          <w:rFonts w:ascii="Calibri" w:hAnsi="Calibri" w:eastAsia="Calibri" w:cs="Calibri"/>
          <w:sz w:val="22"/>
          <w:szCs w:val="22"/>
          <w:lang w:val="en" w:eastAsia="en-US"/>
        </w:rPr>
      </w:pPr>
    </w:p>
    <w:p w:rsidRPr="00BB2F43" w:rsidR="00E469E6" w:rsidP="00E469E6" w:rsidRDefault="00E469E6" w14:paraId="23BE96B8"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(24hr)</w:t>
      </w:r>
    </w:p>
    <w:p w:rsidRPr="00BB2F43" w:rsidR="00E469E6" w:rsidP="00E469E6" w:rsidRDefault="00E469E6" w14:paraId="61A8D94C"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E469E6" w:rsidP="00E469E6" w:rsidRDefault="00E469E6" w14:paraId="25A52B4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E469E6" w:rsidP="00694FE6" w:rsidRDefault="00E469E6" w14:paraId="4C790CA4" w14:textId="77777777">
      <w:pPr>
        <w:widowControl w:val="0"/>
        <w:autoSpaceDE w:val="0"/>
        <w:autoSpaceDN w:val="0"/>
        <w:rPr>
          <w:rFonts w:ascii="Calibri" w:hAnsi="Calibri" w:eastAsia="Calibri" w:cs="Calibri"/>
          <w:b/>
          <w:sz w:val="22"/>
          <w:szCs w:val="22"/>
          <w:lang w:val="en" w:eastAsia="en-US"/>
        </w:rPr>
      </w:pPr>
    </w:p>
    <w:p w:rsidRPr="00BB2F43" w:rsidR="00E469E6" w:rsidP="00E469E6" w:rsidRDefault="00E469E6" w14:paraId="5AE6D9FA" w14:textId="77777777">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p>
    <w:p w:rsidRPr="00BB2F43" w:rsidR="00E469E6" w:rsidP="00694FE6" w:rsidRDefault="00E469E6" w14:paraId="654522F6" w14:textId="77777777">
      <w:pPr>
        <w:widowControl w:val="0"/>
        <w:autoSpaceDE w:val="0"/>
        <w:autoSpaceDN w:val="0"/>
        <w:rPr>
          <w:rFonts w:ascii="Calibri" w:hAnsi="Calibri" w:eastAsia="Calibri" w:cs="Calibri"/>
          <w:b/>
          <w:sz w:val="22"/>
          <w:szCs w:val="22"/>
          <w:lang w:val="en" w:eastAsia="en-US"/>
        </w:rPr>
      </w:pPr>
    </w:p>
    <w:p w:rsidRPr="00BB2F43" w:rsidR="00E469E6" w:rsidP="00694FE6" w:rsidRDefault="00E469E6" w14:paraId="285B1AB9"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E469E6" w:rsidP="00E469E6" w:rsidRDefault="00E469E6" w14:paraId="4A1CFF80" w14:textId="25342E0D">
      <w:pPr>
        <w:widowControl w:val="0"/>
        <w:autoSpaceDE w:val="0"/>
        <w:autoSpaceDN w:val="0"/>
        <w:spacing w:before="120"/>
        <w:ind w:right="323"/>
        <w:rPr>
          <w:rFonts w:ascii="Calibri" w:hAnsi="Calibri" w:eastAsia="Calibri" w:cs="Calibri"/>
          <w:sz w:val="22"/>
          <w:szCs w:val="22"/>
          <w:lang w:val="en-US" w:eastAsia="en-US"/>
        </w:rPr>
      </w:pPr>
      <w:r w:rsidRPr="6F9788A1">
        <w:rPr>
          <w:rFonts w:ascii="Calibri" w:hAnsi="Calibri" w:eastAsia="Calibri" w:cs="Calibri"/>
          <w:sz w:val="22"/>
          <w:szCs w:val="22"/>
          <w:lang w:val="en-US" w:eastAsia="en-US"/>
        </w:rPr>
        <w:t>If new information becomes known during the study that could affect the consent for participation, I will inform the patient</w:t>
      </w:r>
      <w:r w:rsidRPr="6F9788A1" w:rsidR="4589DD0B">
        <w:rPr>
          <w:rFonts w:ascii="Calibri" w:hAnsi="Calibri" w:eastAsia="Calibri" w:cs="Calibri"/>
          <w:sz w:val="22"/>
          <w:szCs w:val="22"/>
          <w:lang w:val="en-US" w:eastAsia="en-US"/>
        </w:rPr>
        <w:t xml:space="preserve"> (child) and</w:t>
      </w:r>
      <w:r w:rsidRPr="6F9788A1">
        <w:rPr>
          <w:rFonts w:ascii="Calibri" w:hAnsi="Calibri" w:eastAsia="Calibri" w:cs="Calibri"/>
          <w:sz w:val="22"/>
          <w:szCs w:val="22"/>
          <w:lang w:val="en-US" w:eastAsia="en-US"/>
        </w:rPr>
        <w:t>/</w:t>
      </w:r>
      <w:r w:rsidRPr="6F9788A1" w:rsidR="749667EB">
        <w:rPr>
          <w:rFonts w:ascii="Calibri" w:hAnsi="Calibri" w:eastAsia="Calibri" w:cs="Calibri"/>
          <w:sz w:val="22"/>
          <w:szCs w:val="22"/>
          <w:lang w:val="en-US" w:eastAsia="en-US"/>
        </w:rPr>
        <w:t xml:space="preserve">or </w:t>
      </w:r>
      <w:r w:rsidRPr="6F9788A1">
        <w:rPr>
          <w:rFonts w:ascii="Calibri" w:hAnsi="Calibri" w:eastAsia="Calibri" w:cs="Calibri"/>
          <w:sz w:val="22"/>
          <w:szCs w:val="22"/>
          <w:lang w:val="en-US" w:eastAsia="en-US"/>
        </w:rPr>
        <w:t>parent/guardian/caregiver in good time.</w:t>
      </w:r>
    </w:p>
    <w:p w:rsidRPr="00BB2F43" w:rsidR="00E469E6" w:rsidP="00E469E6" w:rsidRDefault="00E469E6" w14:paraId="5582B89A" w14:textId="77777777">
      <w:pPr>
        <w:widowControl w:val="0"/>
        <w:autoSpaceDE w:val="0"/>
        <w:autoSpaceDN w:val="0"/>
        <w:spacing w:before="11"/>
        <w:rPr>
          <w:rFonts w:ascii="Calibri" w:hAnsi="Calibri" w:eastAsia="Calibri" w:cs="Calibri"/>
          <w:sz w:val="20"/>
          <w:szCs w:val="20"/>
          <w:lang w:val="en-US" w:eastAsia="en-US"/>
        </w:rPr>
      </w:pPr>
    </w:p>
    <w:p w:rsidRPr="00BB2F43" w:rsidR="00E469E6" w:rsidP="00E469E6" w:rsidRDefault="00E469E6" w14:paraId="12F0C36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E469E6" w:rsidP="00694FE6" w:rsidRDefault="00E469E6" w14:paraId="398485D5" w14:textId="77777777">
      <w:pPr>
        <w:widowControl w:val="0"/>
        <w:autoSpaceDE w:val="0"/>
        <w:autoSpaceDN w:val="0"/>
        <w:rPr>
          <w:rFonts w:ascii="Calibri" w:hAnsi="Calibri" w:eastAsia="Calibri" w:cs="Calibri"/>
          <w:sz w:val="22"/>
          <w:szCs w:val="22"/>
          <w:lang w:val="en" w:eastAsia="en-US"/>
        </w:rPr>
      </w:pPr>
    </w:p>
    <w:p w:rsidRPr="00BB2F43" w:rsidR="00E469E6" w:rsidP="00E469E6" w:rsidRDefault="00E469E6" w14:paraId="2C0F0031" w14:textId="77777777">
      <w:pPr>
        <w:widowControl w:val="0"/>
        <w:autoSpaceDE w:val="0"/>
        <w:autoSpaceDN w:val="0"/>
        <w:spacing w:before="118"/>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469E6" w:rsidP="00E469E6" w:rsidRDefault="00E469E6" w14:paraId="56871A0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2467AE" w:rsidP="002467AE" w:rsidRDefault="002467AE" w14:paraId="238DABA5" w14:textId="77777777">
      <w:pPr>
        <w:pStyle w:val="ColorfulList-Accent11"/>
        <w:autoSpaceDE w:val="0"/>
        <w:autoSpaceDN w:val="0"/>
        <w:adjustRightInd w:val="0"/>
        <w:spacing w:after="0" w:line="240" w:lineRule="auto"/>
        <w:ind w:left="0"/>
        <w:rPr>
          <w:rFonts w:asciiTheme="minorHAnsi" w:hAnsiTheme="minorHAnsi" w:cstheme="minorHAnsi"/>
          <w:bCs/>
        </w:rPr>
      </w:pPr>
    </w:p>
    <w:p w:rsidR="00F20228" w:rsidP="00030A5D" w:rsidRDefault="00F20228" w14:paraId="179C6260" w14:textId="2D828CFE">
      <w:pPr>
        <w:autoSpaceDE w:val="0"/>
        <w:autoSpaceDN w:val="0"/>
        <w:adjustRightInd w:val="0"/>
        <w:jc w:val="center"/>
        <w:rPr>
          <w:rFonts w:asciiTheme="minorHAnsi" w:hAnsiTheme="minorHAnsi" w:cstheme="minorHAnsi"/>
          <w:b/>
          <w:bCs/>
        </w:rPr>
      </w:pPr>
      <w:bookmarkStart w:name="_Hlk117691740" w:id="168"/>
    </w:p>
    <w:p w:rsidR="002467AE" w:rsidP="00030A5D" w:rsidRDefault="002467AE" w14:paraId="0467B8A1" w14:textId="10F59F1E">
      <w:pPr>
        <w:autoSpaceDE w:val="0"/>
        <w:autoSpaceDN w:val="0"/>
        <w:adjustRightInd w:val="0"/>
        <w:jc w:val="center"/>
        <w:rPr>
          <w:rFonts w:asciiTheme="minorHAnsi" w:hAnsiTheme="minorHAnsi" w:cstheme="minorHAnsi"/>
          <w:b/>
          <w:bCs/>
        </w:rPr>
      </w:pPr>
    </w:p>
    <w:p w:rsidR="002467AE" w:rsidP="00030A5D" w:rsidRDefault="002467AE" w14:paraId="39E60EB3" w14:textId="59B6FF50">
      <w:pPr>
        <w:autoSpaceDE w:val="0"/>
        <w:autoSpaceDN w:val="0"/>
        <w:adjustRightInd w:val="0"/>
        <w:jc w:val="center"/>
        <w:rPr>
          <w:rFonts w:asciiTheme="minorHAnsi" w:hAnsiTheme="minorHAnsi" w:cstheme="minorHAnsi"/>
          <w:b/>
          <w:bCs/>
        </w:rPr>
      </w:pPr>
    </w:p>
    <w:p w:rsidR="007D5E34" w:rsidRDefault="007D5E34" w14:paraId="727E432B" w14:textId="77777777">
      <w:pPr>
        <w:spacing w:after="160" w:line="259" w:lineRule="auto"/>
        <w:rPr>
          <w:rFonts w:asciiTheme="minorHAnsi" w:hAnsiTheme="minorHAnsi" w:cstheme="minorHAnsi"/>
          <w:b/>
          <w:bCs/>
        </w:rPr>
      </w:pPr>
      <w:r>
        <w:rPr>
          <w:rFonts w:asciiTheme="minorHAnsi" w:hAnsiTheme="minorHAnsi" w:cstheme="minorHAnsi"/>
          <w:b/>
          <w:bCs/>
        </w:rPr>
        <w:br w:type="page"/>
      </w:r>
    </w:p>
    <w:p w:rsidR="002467AE" w:rsidP="00030A5D" w:rsidRDefault="007D5E34" w14:paraId="5C6D8D9B" w14:textId="337D8C5B">
      <w:pPr>
        <w:autoSpaceDE w:val="0"/>
        <w:autoSpaceDN w:val="0"/>
        <w:adjustRightInd w:val="0"/>
        <w:jc w:val="center"/>
        <w:rPr>
          <w:rFonts w:asciiTheme="minorHAnsi" w:hAnsiTheme="minorHAnsi" w:cstheme="minorHAnsi"/>
          <w:b/>
          <w:bCs/>
        </w:rPr>
      </w:pPr>
      <w:r>
        <w:rPr>
          <w:noProof/>
        </w:rPr>
        <w:drawing>
          <wp:inline distT="0" distB="0" distL="0" distR="0" wp14:anchorId="4010AC51" wp14:editId="5AAF682E">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F20228" w:rsidP="00030A5D" w:rsidRDefault="00542FFC" w14:paraId="160A765A" w14:textId="7FE398E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7FA84203">
                <wp:simplePos x="0" y="0"/>
                <wp:positionH relativeFrom="column">
                  <wp:posOffset>558800</wp:posOffset>
                </wp:positionH>
                <wp:positionV relativeFrom="paragraph">
                  <wp:posOffset>9525</wp:posOffset>
                </wp:positionV>
                <wp:extent cx="5765588" cy="391795"/>
                <wp:effectExtent l="0" t="0" r="26035" b="27305"/>
                <wp:wrapNone/>
                <wp:docPr id="16" name="Rectangle 16"/>
                <wp:cNvGraphicFramePr/>
                <a:graphic xmlns:a="http://schemas.openxmlformats.org/drawingml/2006/main">
                  <a:graphicData uri="http://schemas.microsoft.com/office/word/2010/wordprocessingShape">
                    <wps:wsp>
                      <wps:cNvSpPr/>
                      <wps:spPr>
                        <a:xfrm>
                          <a:off x="0" y="0"/>
                          <a:ext cx="5765588" cy="39179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694FE6" w:rsidR="00D441FC" w:rsidP="00D441FC" w:rsidRDefault="00136435" w14:paraId="71D8B52C"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251434C">
              <v:rect id="Rectangle 16" style="position:absolute;left:0;text-align:left;margin-left:44pt;margin-top:.75pt;width:454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ffd966 [1943]" strokecolor="#ffd966 [1943]" strokeweight="1pt" w14:anchorId="2686B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">
                <v:textbox>
                  <w:txbxContent>
                    <w:p w:rsidRPr="00694FE6" w:rsidR="00D441FC" w:rsidP="00D441FC" w:rsidRDefault="00136435" w14:paraId="0108C972"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v:textbox>
              </v:rect>
            </w:pict>
          </mc:Fallback>
        </mc:AlternateContent>
      </w:r>
    </w:p>
    <w:p w:rsidRPr="00F953C7" w:rsidR="00030A5D" w:rsidP="00030A5D" w:rsidRDefault="00030A5D" w14:paraId="7F0F0248" w14:textId="2ACC6FA3">
      <w:pPr>
        <w:autoSpaceDE w:val="0"/>
        <w:autoSpaceDN w:val="0"/>
        <w:adjustRightInd w:val="0"/>
        <w:jc w:val="center"/>
        <w:rPr>
          <w:rFonts w:asciiTheme="minorHAnsi" w:hAnsiTheme="minorHAnsi" w:cstheme="minorHAnsi"/>
          <w:b/>
          <w:bCs/>
        </w:rPr>
      </w:pPr>
    </w:p>
    <w:p w:rsidRPr="00136435" w:rsidR="00030A5D" w:rsidP="00694FE6" w:rsidRDefault="00030A5D" w14:paraId="4F459772" w14:textId="4AF3357B">
      <w:pPr>
        <w:autoSpaceDE w:val="0"/>
        <w:autoSpaceDN w:val="0"/>
        <w:adjustRightInd w:val="0"/>
        <w:spacing w:before="240" w:after="240"/>
        <w:jc w:val="center"/>
        <w:rPr>
          <w:rFonts w:asciiTheme="minorHAnsi" w:hAnsiTheme="minorHAnsi" w:cstheme="minorHAnsi"/>
          <w:b/>
        </w:rPr>
      </w:pPr>
      <w:r w:rsidRPr="00136435">
        <w:rPr>
          <w:rFonts w:asciiTheme="minorHAnsi" w:hAnsiTheme="minorHAnsi" w:cstheme="minorHAnsi"/>
          <w:b/>
        </w:rPr>
        <w:t>(to be completed by the child and their parent/guardian/caregiver)</w:t>
      </w:r>
    </w:p>
    <w:p w:rsidRPr="007B0ACA" w:rsidR="00030A5D" w:rsidP="00030A5D" w:rsidRDefault="00030A5D" w14:paraId="2DD3EE2F" w14:textId="0C70782D">
      <w:pPr>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694FE6" w:rsidR="00030A5D" w:rsidP="00030A5D" w:rsidRDefault="00E45442" w14:paraId="65F97BBC" w14:textId="5B9CE521">
      <w:pPr>
        <w:tabs>
          <w:tab w:val="left" w:pos="1170"/>
          <w:tab w:val="left" w:pos="1620"/>
        </w:tabs>
        <w:spacing w:after="60"/>
        <w:rPr>
          <w:rFonts w:asciiTheme="minorHAnsi" w:hAnsiTheme="minorHAnsi" w:cstheme="minorHAnsi"/>
          <w:b/>
          <w:bCs/>
        </w:rPr>
      </w:pPr>
      <w:r>
        <w:rPr>
          <w:rFonts w:asciiTheme="minorHAnsi" w:hAnsiTheme="minorHAnsi" w:cstheme="minorHAnsi"/>
          <w:b/>
          <w:bCs/>
        </w:rPr>
        <w:br/>
      </w:r>
      <w:r w:rsidRPr="00694FE6" w:rsidR="00030A5D">
        <w:rPr>
          <w:rFonts w:asciiTheme="minorHAnsi" w:hAnsiTheme="minorHAnsi" w:cstheme="minorHAnsi"/>
          <w:b/>
          <w:bCs/>
        </w:rPr>
        <w:t>Child or young person (or if unable, parent on their behalf) to circle all they agree with</w:t>
      </w:r>
      <w:r w:rsidRPr="00694FE6" w:rsidR="00C85C45">
        <w:rPr>
          <w:rFonts w:asciiTheme="minorHAnsi" w:hAnsiTheme="minorHAnsi" w:cstheme="minorHAnsi"/>
          <w:b/>
          <w:bCs/>
        </w:rPr>
        <w:t>:</w:t>
      </w:r>
    </w:p>
    <w:p w:rsidRPr="00F953C7" w:rsidR="00030A5D" w:rsidP="00030A5D" w:rsidRDefault="00030A5D" w14:paraId="2F0CC59F"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030A5D" w:rsidTr="0037395B" w14:paraId="56AE5A73" w14:textId="77777777">
        <w:tc>
          <w:tcPr>
            <w:tcW w:w="5228" w:type="dxa"/>
          </w:tcPr>
          <w:p w:rsidRPr="00F953C7" w:rsidR="00030A5D" w:rsidP="000B34D6" w:rsidRDefault="00030A5D" w14:paraId="180634F0"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030A5D" w:rsidP="00694FE6" w:rsidRDefault="00030A5D" w14:paraId="41299C4D"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745E09E4"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6730C2E6" w14:textId="77777777">
        <w:tc>
          <w:tcPr>
            <w:tcW w:w="5228" w:type="dxa"/>
          </w:tcPr>
          <w:p w:rsidRPr="00F953C7" w:rsidR="00030A5D" w:rsidP="000B34D6" w:rsidRDefault="00030A5D" w14:paraId="79D0D9E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030A5D" w:rsidP="00694FE6" w:rsidRDefault="00030A5D" w14:paraId="5C442A83"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3E1FDB67"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7E67A66A" w14:textId="77777777">
        <w:tc>
          <w:tcPr>
            <w:tcW w:w="5228" w:type="dxa"/>
          </w:tcPr>
          <w:p w:rsidRPr="00F953C7" w:rsidR="00030A5D" w:rsidP="000B34D6" w:rsidRDefault="00030A5D" w14:paraId="54B1F281"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030A5D" w:rsidP="00694FE6" w:rsidRDefault="00030A5D" w14:paraId="49B12FDB"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2D85BB1A"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030A5D" w:rsidTr="000B34D6" w14:paraId="06070B72" w14:textId="77777777">
        <w:tc>
          <w:tcPr>
            <w:tcW w:w="5228" w:type="dxa"/>
          </w:tcPr>
          <w:p w:rsidRPr="00F953C7" w:rsidR="00030A5D" w:rsidP="000B34D6" w:rsidRDefault="00030A5D" w14:paraId="696825C5"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030A5D" w:rsidP="00694FE6" w:rsidRDefault="00030A5D" w14:paraId="5B7DDABF" w14:textId="77777777">
            <w:pPr>
              <w:tabs>
                <w:tab w:val="left" w:pos="1170"/>
                <w:tab w:val="left" w:pos="1620"/>
              </w:tabs>
              <w:rPr>
                <w:rFonts w:asciiTheme="minorHAnsi" w:hAnsiTheme="minorHAnsi" w:cstheme="minorHAnsi"/>
              </w:rPr>
            </w:pPr>
          </w:p>
        </w:tc>
        <w:tc>
          <w:tcPr>
            <w:tcW w:w="5228" w:type="dxa"/>
          </w:tcPr>
          <w:p w:rsidRPr="00F953C7" w:rsidR="00030A5D" w:rsidP="000B34D6" w:rsidRDefault="00030A5D" w14:paraId="063DA59C" w14:textId="7777777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030A5D" w:rsidP="00030A5D" w:rsidRDefault="00030A5D" w14:paraId="04996488" w14:textId="177D6853">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 xml:space="preserve">answers are ‘no’ or you don’t want to take part, do not </w:t>
      </w:r>
      <w:r w:rsidR="00BF3885">
        <w:rPr>
          <w:rFonts w:asciiTheme="minorHAnsi" w:hAnsiTheme="minorHAnsi" w:cstheme="minorHAnsi"/>
        </w:rPr>
        <w:t xml:space="preserve">write </w:t>
      </w:r>
      <w:r>
        <w:rPr>
          <w:rFonts w:asciiTheme="minorHAnsi" w:hAnsiTheme="minorHAnsi" w:cstheme="minorHAnsi"/>
        </w:rPr>
        <w:t>your name</w:t>
      </w:r>
      <w:r w:rsidR="00BF3885">
        <w:rPr>
          <w:rFonts w:asciiTheme="minorHAnsi" w:hAnsiTheme="minorHAnsi" w:cstheme="minorHAnsi"/>
        </w:rPr>
        <w:t xml:space="preserve"> below.</w:t>
      </w:r>
    </w:p>
    <w:p w:rsidR="00030A5D" w:rsidP="00694FE6" w:rsidRDefault="00030A5D" w14:paraId="0BB25661" w14:textId="77777777">
      <w:pPr>
        <w:tabs>
          <w:tab w:val="left" w:pos="1170"/>
          <w:tab w:val="left" w:pos="1620"/>
        </w:tabs>
        <w:rPr>
          <w:rFonts w:asciiTheme="minorHAnsi" w:hAnsiTheme="minorHAnsi" w:cstheme="minorHAnsi"/>
        </w:rPr>
      </w:pPr>
    </w:p>
    <w:p w:rsidRPr="001F2E3F" w:rsidR="00030A5D" w:rsidP="00030A5D" w:rsidRDefault="00030A5D" w14:paraId="01059554" w14:textId="16BE8677">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BF3885">
        <w:rPr>
          <w:rFonts w:asciiTheme="minorHAnsi" w:hAnsiTheme="minorHAnsi" w:cstheme="minorHAnsi"/>
        </w:rPr>
        <w:t>:</w:t>
      </w:r>
    </w:p>
    <w:p w:rsidRPr="00F953C7" w:rsidR="00030A5D" w:rsidP="00694FE6" w:rsidRDefault="00030A5D" w14:paraId="4E3E75EE" w14:textId="77777777">
      <w:pPr>
        <w:tabs>
          <w:tab w:val="left" w:pos="1170"/>
          <w:tab w:val="left" w:pos="1620"/>
        </w:tabs>
        <w:rPr>
          <w:rFonts w:asciiTheme="minorHAnsi" w:hAnsiTheme="minorHAnsi" w:cstheme="minorHAnsi"/>
        </w:rPr>
      </w:pPr>
    </w:p>
    <w:p w:rsidR="00030A5D" w:rsidP="00030A5D" w:rsidRDefault="00030A5D" w14:paraId="077E83CF" w14:textId="706A0F5C">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7CE5F735" w14:textId="77777777">
      <w:pPr>
        <w:tabs>
          <w:tab w:val="left" w:pos="1170"/>
          <w:tab w:val="left" w:pos="1620"/>
        </w:tabs>
        <w:spacing w:after="60"/>
        <w:rPr>
          <w:rFonts w:asciiTheme="minorHAnsi" w:hAnsiTheme="minorHAnsi" w:cstheme="minorHAnsi"/>
        </w:rPr>
      </w:pPr>
    </w:p>
    <w:p w:rsidRPr="00B14547" w:rsidR="00030A5D" w:rsidP="00030A5D" w:rsidRDefault="00030A5D" w14:paraId="1D49A185" w14:textId="4117F944">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BF3885">
        <w:rPr>
          <w:rFonts w:asciiTheme="minorHAnsi" w:hAnsiTheme="minorHAnsi" w:cstheme="minorHAnsi"/>
        </w:rPr>
        <w:t xml:space="preserve"> (day/month/year):</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Pr="00B14547" w:rsidR="00E45442" w:rsidP="00030A5D" w:rsidRDefault="00E45442" w14:paraId="19B6A108" w14:textId="77777777">
      <w:pPr>
        <w:tabs>
          <w:tab w:val="left" w:pos="1170"/>
          <w:tab w:val="left" w:pos="1620"/>
        </w:tabs>
        <w:spacing w:after="60"/>
        <w:rPr>
          <w:rFonts w:asciiTheme="minorHAnsi" w:hAnsiTheme="minorHAnsi" w:cstheme="minorHAnsi"/>
          <w:b/>
          <w:bCs/>
        </w:rPr>
      </w:pPr>
    </w:p>
    <w:p w:rsidR="00030A5D" w:rsidP="00694FE6" w:rsidRDefault="00030A5D" w14:paraId="4924D192" w14:textId="77777777">
      <w:pPr>
        <w:tabs>
          <w:tab w:val="left" w:pos="1170"/>
          <w:tab w:val="left" w:pos="1620"/>
        </w:tabs>
        <w:rPr>
          <w:rFonts w:asciiTheme="minorHAnsi" w:hAnsiTheme="minorHAnsi" w:cstheme="minorHAnsi"/>
        </w:rPr>
      </w:pPr>
    </w:p>
    <w:p w:rsidR="00030A5D" w:rsidP="00030A5D" w:rsidRDefault="00030A5D" w14:paraId="2488AE2D" w14:textId="77777777">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rsidRPr="00F953C7" w:rsidR="00030A5D" w:rsidP="00030A5D" w:rsidRDefault="00030A5D" w14:paraId="3E0B385A" w14:textId="77777777">
      <w:pPr>
        <w:tabs>
          <w:tab w:val="left" w:pos="1170"/>
          <w:tab w:val="left" w:pos="1620"/>
        </w:tabs>
        <w:spacing w:after="60"/>
        <w:rPr>
          <w:rFonts w:asciiTheme="minorHAnsi" w:hAnsiTheme="minorHAnsi" w:cstheme="minorHAnsi"/>
        </w:rPr>
      </w:pPr>
    </w:p>
    <w:p w:rsidR="00030A5D" w:rsidP="00030A5D" w:rsidRDefault="00030A5D" w14:paraId="4F7D9C07" w14:textId="139E5533">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030A5D" w:rsidP="00030A5D" w:rsidRDefault="00030A5D" w14:paraId="08A49073" w14:textId="77777777">
      <w:pPr>
        <w:tabs>
          <w:tab w:val="left" w:pos="1170"/>
          <w:tab w:val="left" w:pos="1620"/>
        </w:tabs>
        <w:spacing w:after="60"/>
        <w:rPr>
          <w:rFonts w:asciiTheme="minorHAnsi" w:hAnsiTheme="minorHAnsi" w:cstheme="minorHAnsi"/>
        </w:rPr>
      </w:pPr>
    </w:p>
    <w:p w:rsidRPr="00B14547" w:rsidR="00030A5D" w:rsidP="00030A5D" w:rsidRDefault="00030A5D" w14:paraId="2C464A32" w14:textId="4FC2799F">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030A5D" w:rsidRDefault="00030A5D" w14:paraId="505697F2" w14:textId="77777777">
      <w:pPr>
        <w:tabs>
          <w:tab w:val="left" w:pos="1170"/>
          <w:tab w:val="left" w:pos="1620"/>
        </w:tabs>
        <w:spacing w:after="60"/>
        <w:rPr>
          <w:rFonts w:asciiTheme="minorHAnsi" w:hAnsiTheme="minorHAnsi" w:cstheme="minorHAnsi"/>
        </w:rPr>
      </w:pPr>
    </w:p>
    <w:p w:rsidRPr="00B14547" w:rsidR="00030A5D" w:rsidP="00030A5D" w:rsidRDefault="00030A5D" w14:paraId="250FFD7A" w14:textId="72C0B362">
      <w:pPr>
        <w:tabs>
          <w:tab w:val="left" w:pos="1170"/>
          <w:tab w:val="left" w:pos="1620"/>
        </w:tabs>
        <w:spacing w:after="60"/>
        <w:rPr>
          <w:rFonts w:asciiTheme="minorHAnsi" w:hAnsiTheme="minorHAnsi" w:cstheme="minorHAnsi"/>
          <w:b/>
          <w:bCs/>
        </w:rPr>
      </w:pPr>
      <w:r w:rsidRPr="00BF3885">
        <w:rPr>
          <w:rFonts w:asciiTheme="minorHAnsi" w:hAnsiTheme="minorHAnsi" w:cstheme="minorHAnsi"/>
        </w:rPr>
        <w:t>Date</w:t>
      </w:r>
      <w:r w:rsidRPr="00694FE6" w:rsidR="00BF3885">
        <w:rPr>
          <w:rFonts w:asciiTheme="minorHAnsi" w:hAnsiTheme="minorHAnsi" w:cstheme="minorHAnsi"/>
        </w:rPr>
        <w:t xml:space="preserve"> (dd/mmm/</w:t>
      </w:r>
      <w:proofErr w:type="spellStart"/>
      <w:r w:rsidRPr="00694FE6" w:rsidR="00BF3885">
        <w:rPr>
          <w:rFonts w:asciiTheme="minorHAnsi" w:hAnsiTheme="minorHAnsi" w:cstheme="minorHAnsi"/>
        </w:rPr>
        <w:t>yyyy</w:t>
      </w:r>
      <w:proofErr w:type="spellEnd"/>
      <w:r w:rsidRPr="00694FE6"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030A5D" w:rsidP="00694FE6" w:rsidRDefault="00030A5D" w14:paraId="717BEDA3" w14:textId="77777777">
      <w:pPr>
        <w:tabs>
          <w:tab w:val="left" w:pos="1170"/>
          <w:tab w:val="left" w:pos="1620"/>
        </w:tabs>
        <w:rPr>
          <w:rFonts w:asciiTheme="minorHAnsi" w:hAnsiTheme="minorHAnsi" w:cstheme="minorHAnsi"/>
        </w:rPr>
      </w:pPr>
    </w:p>
    <w:p w:rsidR="00030A5D" w:rsidP="00030A5D" w:rsidRDefault="00030A5D" w14:paraId="6CAE9C24" w14:textId="77777777">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00030A5D" w:rsidP="00C32E77" w:rsidRDefault="00030A5D" w14:paraId="72D4C207" w14:textId="77777777">
      <w:pPr>
        <w:tabs>
          <w:tab w:val="left" w:pos="1170"/>
          <w:tab w:val="left" w:pos="1620"/>
        </w:tabs>
        <w:spacing w:after="60"/>
        <w:rPr>
          <w:rFonts w:asciiTheme="minorHAnsi" w:hAnsiTheme="minorHAnsi" w:cstheme="minorHAnsi"/>
          <w:sz w:val="22"/>
          <w:szCs w:val="22"/>
        </w:rPr>
      </w:pPr>
    </w:p>
    <w:p w:rsidRPr="00694FE6" w:rsidR="00C32E77" w:rsidP="00694FE6" w:rsidRDefault="00C32E77" w14:paraId="7D6C3849" w14:textId="77A29171">
      <w:pPr>
        <w:tabs>
          <w:tab w:val="left" w:pos="1170"/>
          <w:tab w:val="left" w:pos="1620"/>
        </w:tabs>
        <w:jc w:val="center"/>
        <w:rPr>
          <w:rFonts w:asciiTheme="minorHAnsi" w:hAnsiTheme="minorHAnsi" w:cstheme="minorBidi"/>
          <w:i/>
          <w:iCs/>
          <w:sz w:val="22"/>
          <w:szCs w:val="22"/>
        </w:rPr>
      </w:pPr>
      <w:r w:rsidRPr="00694FE6">
        <w:rPr>
          <w:rFonts w:asciiTheme="minorHAnsi" w:hAnsiTheme="minorHAnsi" w:cstheme="minorBidi"/>
          <w:i/>
          <w:iCs/>
          <w:sz w:val="22"/>
          <w:szCs w:val="22"/>
        </w:rPr>
        <w:t xml:space="preserve">1 </w:t>
      </w:r>
      <w:r w:rsidRPr="00694FE6" w:rsidR="0C256F33">
        <w:rPr>
          <w:rFonts w:asciiTheme="minorHAnsi" w:hAnsiTheme="minorHAnsi" w:cstheme="minorBidi"/>
          <w:i/>
          <w:iCs/>
          <w:sz w:val="22"/>
          <w:szCs w:val="22"/>
        </w:rPr>
        <w:t xml:space="preserve">original </w:t>
      </w:r>
      <w:r w:rsidRPr="00694FE6">
        <w:rPr>
          <w:rFonts w:asciiTheme="minorHAnsi" w:hAnsiTheme="minorHAnsi" w:cstheme="minorBidi"/>
          <w:i/>
          <w:iCs/>
          <w:sz w:val="22"/>
          <w:szCs w:val="22"/>
        </w:rPr>
        <w:t>copy for</w:t>
      </w:r>
      <w:r w:rsidRPr="00694FE6" w:rsidR="2442B0B4">
        <w:rPr>
          <w:rFonts w:asciiTheme="minorHAnsi" w:hAnsiTheme="minorHAnsi" w:cstheme="minorBidi"/>
          <w:i/>
          <w:iCs/>
          <w:sz w:val="22"/>
          <w:szCs w:val="22"/>
        </w:rPr>
        <w:t xml:space="preserve"> </w:t>
      </w:r>
      <w:proofErr w:type="gramStart"/>
      <w:r w:rsidRPr="00694FE6" w:rsidR="2442B0B4">
        <w:rPr>
          <w:rFonts w:asciiTheme="minorHAnsi" w:hAnsiTheme="minorHAnsi" w:cstheme="minorBidi"/>
          <w:i/>
          <w:iCs/>
          <w:sz w:val="22"/>
          <w:szCs w:val="22"/>
        </w:rPr>
        <w:t>ISF</w:t>
      </w:r>
      <w:r w:rsidRPr="00694FE6">
        <w:rPr>
          <w:rFonts w:asciiTheme="minorHAnsi" w:hAnsiTheme="minorHAnsi" w:cstheme="minorBidi"/>
          <w:i/>
          <w:iCs/>
          <w:sz w:val="22"/>
          <w:szCs w:val="22"/>
        </w:rPr>
        <w:t xml:space="preserve"> ;</w:t>
      </w:r>
      <w:proofErr w:type="gramEnd"/>
      <w:r w:rsidRPr="00694FE6">
        <w:rPr>
          <w:rFonts w:asciiTheme="minorHAnsi" w:hAnsiTheme="minorHAnsi" w:cstheme="minorBidi"/>
          <w:i/>
          <w:iCs/>
          <w:sz w:val="22"/>
          <w:szCs w:val="22"/>
        </w:rPr>
        <w:t xml:space="preserve"> 1 copy for </w:t>
      </w:r>
      <w:r w:rsidRPr="00694FE6" w:rsidR="4CABBA45">
        <w:rPr>
          <w:rFonts w:asciiTheme="minorHAnsi" w:hAnsiTheme="minorHAnsi" w:cstheme="minorBidi"/>
          <w:i/>
          <w:iCs/>
          <w:sz w:val="22"/>
          <w:szCs w:val="22"/>
        </w:rPr>
        <w:t xml:space="preserve">participant </w:t>
      </w:r>
      <w:r w:rsidRPr="00694FE6" w:rsidR="00AC5E17">
        <w:rPr>
          <w:rFonts w:asciiTheme="minorHAnsi" w:hAnsiTheme="minorHAnsi" w:cstheme="minorBidi"/>
          <w:i/>
          <w:iCs/>
          <w:sz w:val="22"/>
          <w:szCs w:val="22"/>
        </w:rPr>
        <w:t>;</w:t>
      </w:r>
      <w:r w:rsidRPr="00694FE6">
        <w:rPr>
          <w:rFonts w:asciiTheme="minorHAnsi" w:hAnsiTheme="minorHAnsi" w:cstheme="minorBidi"/>
          <w:i/>
          <w:iCs/>
          <w:sz w:val="22"/>
          <w:szCs w:val="22"/>
        </w:rPr>
        <w:t xml:space="preserve"> 1 copy for hospital notes</w:t>
      </w:r>
    </w:p>
    <w:p w:rsidRPr="00694FE6" w:rsidR="33C96D5F" w:rsidP="00694FE6" w:rsidRDefault="33C96D5F" w14:paraId="6ED05C7E" w14:textId="1FBB49B1">
      <w:pPr>
        <w:tabs>
          <w:tab w:val="left" w:pos="1170"/>
          <w:tab w:val="left" w:pos="1620"/>
        </w:tabs>
        <w:jc w:val="center"/>
        <w:rPr>
          <w:rFonts w:asciiTheme="minorHAnsi" w:hAnsiTheme="minorHAnsi" w:cstheme="minorBidi"/>
          <w:i/>
          <w:iCs/>
          <w:sz w:val="22"/>
          <w:szCs w:val="22"/>
        </w:rPr>
      </w:pPr>
    </w:p>
    <w:p w:rsidR="00485408" w:rsidP="00694FE6" w:rsidRDefault="00C32E77" w14:paraId="3C085EF6" w14:textId="1250862A">
      <w:pPr>
        <w:jc w:val="center"/>
      </w:pPr>
      <w:r w:rsidRPr="00694FE6">
        <w:rPr>
          <w:rFonts w:asciiTheme="minorHAnsi" w:hAnsiTheme="minorHAnsi" w:cstheme="minorHAnsi"/>
          <w:i/>
          <w:iCs/>
          <w:sz w:val="22"/>
          <w:szCs w:val="22"/>
        </w:rPr>
        <w:t xml:space="preserve">To ensure confidence in the process and minimise risk of loss, all consent forms </w:t>
      </w:r>
      <w:r w:rsidRPr="00694FE6">
        <w:rPr>
          <w:rFonts w:asciiTheme="minorHAnsi" w:hAnsiTheme="minorHAnsi" w:cstheme="minorHAnsi"/>
          <w:i/>
          <w:iCs/>
          <w:sz w:val="22"/>
          <w:szCs w:val="22"/>
          <w:u w:val="single"/>
        </w:rPr>
        <w:t>must</w:t>
      </w:r>
      <w:r w:rsidRPr="00694FE6">
        <w:rPr>
          <w:rFonts w:asciiTheme="minorHAnsi" w:hAnsiTheme="minorHAnsi" w:cstheme="minorHAnsi"/>
          <w:i/>
          <w:iCs/>
          <w:sz w:val="22"/>
          <w:szCs w:val="22"/>
        </w:rPr>
        <w:t xml:space="preserve"> be printed, presented, and stored in double sided format</w:t>
      </w:r>
      <w:bookmarkEnd w:id="168"/>
    </w:p>
    <w:sectPr w:rsidR="00485408" w:rsidSect="00485408">
      <w:headerReference w:type="default" r:id="rId19"/>
      <w:footerReference w:type="default" r:id="rId20"/>
      <w:headerReference w:type="first" r:id="rId21"/>
      <w:footerReference w:type="first" r:id="rId22"/>
      <w:pgSz w:w="11906" w:h="16838" w:orient="portrait"/>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F60EB" w:rsidP="00485408" w:rsidRDefault="00FF60EB" w14:paraId="46F3516C" w14:textId="77777777">
      <w:r>
        <w:separator/>
      </w:r>
    </w:p>
  </w:endnote>
  <w:endnote w:type="continuationSeparator" w:id="0">
    <w:p w:rsidR="00FF60EB" w:rsidP="00485408" w:rsidRDefault="00FF60EB" w14:paraId="0A033180" w14:textId="77777777">
      <w:r>
        <w:continuationSeparator/>
      </w:r>
    </w:p>
  </w:endnote>
  <w:endnote w:type="continuationNotice" w:id="1">
    <w:p w:rsidR="00FF60EB" w:rsidRDefault="00FF60EB" w14:paraId="7A2BA3D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Funky Olive Mixed">
    <w:altName w:val="Calibri"/>
    <w:charset w:val="00"/>
    <w:family w:val="auto"/>
    <w:pitch w:val="variable"/>
    <w:sig w:usb0="80000003" w:usb1="08000000" w:usb2="14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11BC" w:rsidP="00485408" w:rsidRDefault="009011BC" w14:paraId="2E5BBDA1" w14:textId="77777777">
    <w:pPr>
      <w:pStyle w:val="Footer"/>
      <w:rPr>
        <w:rFonts w:asciiTheme="minorHAnsi" w:hAnsiTheme="minorHAnsi" w:cstheme="minorHAnsi"/>
        <w:sz w:val="22"/>
        <w:szCs w:val="22"/>
      </w:rPr>
    </w:pPr>
  </w:p>
  <w:p w:rsidRPr="00485408" w:rsidR="00485408" w:rsidP="00485408" w:rsidRDefault="00485408" w14:paraId="10764E90" w14:textId="180C63C2">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015EE0">
      <w:rPr>
        <w:rFonts w:asciiTheme="minorHAnsi" w:hAnsiTheme="minorHAnsi" w:cstheme="minorHAnsi"/>
        <w:sz w:val="22"/>
        <w:szCs w:val="22"/>
      </w:rPr>
      <w:t xml:space="preserve"> </w:t>
    </w:r>
    <w:r w:rsidRPr="00485408">
      <w:rPr>
        <w:rFonts w:asciiTheme="minorHAnsi" w:hAnsiTheme="minorHAnsi" w:cstheme="minorHAnsi"/>
        <w:sz w:val="22"/>
        <w:szCs w:val="22"/>
      </w:rPr>
      <w:t>Chil</w:t>
    </w:r>
    <w:r>
      <w:rPr>
        <w:rFonts w:asciiTheme="minorHAnsi" w:hAnsiTheme="minorHAnsi" w:cstheme="minorHAnsi"/>
        <w:sz w:val="22"/>
        <w:szCs w:val="22"/>
      </w:rPr>
      <w:t>d</w:t>
    </w:r>
    <w:r w:rsidR="003A41BB">
      <w:rPr>
        <w:rFonts w:asciiTheme="minorHAnsi" w:hAnsiTheme="minorHAnsi" w:cstheme="minorHAnsi"/>
        <w:sz w:val="22"/>
        <w:szCs w:val="22"/>
      </w:rPr>
      <w:t xml:space="preserve"> &lt;10yrs</w:t>
    </w:r>
    <w:r w:rsidR="009011BC">
      <w:rPr>
        <w:rFonts w:asciiTheme="minorHAnsi" w:hAnsiTheme="minorHAnsi" w:cstheme="minorHAnsi"/>
        <w:sz w:val="22"/>
        <w:szCs w:val="22"/>
      </w:rPr>
      <w:t>_</w:t>
    </w:r>
    <w:r w:rsidRPr="00485408" w:rsidR="009011BC">
      <w:rPr>
        <w:rFonts w:asciiTheme="minorHAnsi" w:hAnsiTheme="minorHAnsi" w:cstheme="minorHAnsi"/>
        <w:sz w:val="22"/>
        <w:szCs w:val="22"/>
      </w:rPr>
      <w:t>PIS</w:t>
    </w:r>
    <w:r w:rsidR="009011BC">
      <w:rPr>
        <w:rFonts w:asciiTheme="minorHAnsi" w:hAnsiTheme="minorHAnsi" w:cstheme="minorHAnsi"/>
        <w:sz w:val="22"/>
        <w:szCs w:val="22"/>
      </w:rPr>
      <w:t>-</w:t>
    </w:r>
    <w:r w:rsidRPr="00485408" w:rsidR="009011BC">
      <w:rPr>
        <w:rFonts w:asciiTheme="minorHAnsi" w:hAnsiTheme="minorHAnsi" w:cstheme="minorHAnsi"/>
        <w:sz w:val="22"/>
        <w:szCs w:val="22"/>
      </w:rPr>
      <w:t>ICF_</w:t>
    </w:r>
    <w:r w:rsidR="009011BC">
      <w:rPr>
        <w:rFonts w:asciiTheme="minorHAnsi" w:hAnsiTheme="minorHAnsi" w:cstheme="minorHAnsi"/>
        <w:sz w:val="22"/>
        <w:szCs w:val="22"/>
      </w:rPr>
      <w:t>AM42_</w:t>
    </w:r>
    <w:r w:rsidRPr="00485408">
      <w:rPr>
        <w:rFonts w:asciiTheme="minorHAnsi" w:hAnsiTheme="minorHAnsi" w:cstheme="minorHAnsi"/>
        <w:sz w:val="22"/>
        <w:szCs w:val="22"/>
      </w:rPr>
      <w:tab/>
    </w:r>
    <w:r w:rsidRPr="00485408">
      <w:rPr>
        <w:rFonts w:asciiTheme="minorHAnsi" w:hAnsiTheme="minorHAnsi" w:cstheme="minorHAnsi"/>
        <w:sz w:val="22"/>
        <w:szCs w:val="22"/>
      </w:rPr>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519975409"/>
        <w:docPartObj>
          <w:docPartGallery w:val="Page Numbers (Bottom of Page)"/>
          <w:docPartUnique/>
        </w:docPartObj>
      </w:sdtPr>
      <w:sdtContent>
        <w:sdt>
          <w:sdtPr>
            <w:rPr>
              <w:rFonts w:asciiTheme="minorHAnsi" w:hAnsiTheme="minorHAnsi" w:cstheme="minorHAnsi"/>
              <w:sz w:val="22"/>
              <w:szCs w:val="22"/>
            </w:rPr>
            <w:id w:val="790403396"/>
            <w:docPartObj>
              <w:docPartGallery w:val="Page Numbers (Top of Page)"/>
              <w:docPartUnique/>
            </w:docPartObj>
          </w:sdt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rsidR="00485408" w:rsidP="570D76C7" w:rsidRDefault="570D76C7" w14:paraId="5845F970" w14:textId="2C87C45A">
    <w:pPr>
      <w:pStyle w:val="Footer"/>
      <w:rPr>
        <w:rFonts w:asciiTheme="minorHAnsi" w:hAnsiTheme="minorHAnsi" w:cstheme="minorBidi"/>
        <w:sz w:val="22"/>
        <w:szCs w:val="22"/>
      </w:rPr>
    </w:pPr>
    <w:r w:rsidRPr="570D76C7">
      <w:rPr>
        <w:rFonts w:asciiTheme="minorHAnsi" w:hAnsiTheme="minorHAnsi" w:cstheme="minorBidi"/>
        <w:sz w:val="22"/>
        <w:szCs w:val="22"/>
      </w:rPr>
      <w:t>V1.</w:t>
    </w:r>
    <w:ins w:author="Anjum, Aisha" w:date="2025-01-17T17:29:00Z" w:id="169">
      <w:r w:rsidRPr="570D76C7">
        <w:rPr>
          <w:rFonts w:asciiTheme="minorHAnsi" w:hAnsiTheme="minorHAnsi" w:cstheme="minorBidi"/>
          <w:sz w:val="22"/>
          <w:szCs w:val="22"/>
        </w:rPr>
        <w:t>6</w:t>
      </w:r>
    </w:ins>
    <w:del w:author="Anjum, Aisha" w:date="2025-01-17T17:29:00Z" w:id="170">
      <w:r w:rsidRPr="570D76C7" w:rsidDel="570D76C7" w:rsidR="00485408">
        <w:rPr>
          <w:rFonts w:asciiTheme="minorHAnsi" w:hAnsiTheme="minorHAnsi" w:cstheme="minorBidi"/>
          <w:sz w:val="22"/>
          <w:szCs w:val="22"/>
        </w:rPr>
        <w:delText>5</w:delText>
      </w:r>
    </w:del>
    <w:r w:rsidRPr="570D76C7">
      <w:rPr>
        <w:rFonts w:asciiTheme="minorHAnsi" w:hAnsiTheme="minorHAnsi" w:cstheme="minorBidi"/>
        <w:sz w:val="22"/>
        <w:szCs w:val="22"/>
      </w:rPr>
      <w:t xml:space="preserve"> 1</w:t>
    </w:r>
    <w:ins w:author="Anjum, Aisha" w:date="2025-01-17T17:29:00Z" w:id="171">
      <w:r w:rsidRPr="570D76C7">
        <w:rPr>
          <w:rFonts w:asciiTheme="minorHAnsi" w:hAnsiTheme="minorHAnsi" w:cstheme="minorBidi"/>
          <w:sz w:val="22"/>
          <w:szCs w:val="22"/>
        </w:rPr>
        <w:t>7</w:t>
      </w:r>
    </w:ins>
    <w:del w:author="Anjum, Aisha" w:date="2025-01-17T17:29:00Z" w:id="172">
      <w:r w:rsidRPr="570D76C7" w:rsidDel="570D76C7" w:rsidR="00485408">
        <w:rPr>
          <w:rFonts w:asciiTheme="minorHAnsi" w:hAnsiTheme="minorHAnsi" w:cstheme="minorBidi"/>
          <w:sz w:val="22"/>
          <w:szCs w:val="22"/>
        </w:rPr>
        <w:delText>3</w:delText>
      </w:r>
    </w:del>
    <w:r w:rsidRPr="570D76C7">
      <w:rPr>
        <w:rFonts w:asciiTheme="minorHAnsi" w:hAnsiTheme="minorHAnsi" w:cstheme="minorBidi"/>
        <w:sz w:val="22"/>
        <w:szCs w:val="22"/>
        <w:vertAlign w:val="superscript"/>
      </w:rPr>
      <w:t>th</w:t>
    </w:r>
    <w:r w:rsidRPr="570D76C7">
      <w:rPr>
        <w:rFonts w:asciiTheme="minorHAnsi" w:hAnsiTheme="minorHAnsi" w:cstheme="minorBidi"/>
        <w:sz w:val="22"/>
        <w:szCs w:val="22"/>
      </w:rPr>
      <w:t xml:space="preserve"> </w:t>
    </w:r>
    <w:del w:author="Anjum, Aisha" w:date="2025-01-17T17:29:00Z" w:id="173">
      <w:r w:rsidRPr="570D76C7" w:rsidDel="570D76C7" w:rsidR="00485408">
        <w:rPr>
          <w:rFonts w:asciiTheme="minorHAnsi" w:hAnsiTheme="minorHAnsi" w:cstheme="minorBidi"/>
          <w:sz w:val="22"/>
          <w:szCs w:val="22"/>
        </w:rPr>
        <w:delText>November</w:delText>
      </w:r>
    </w:del>
    <w:ins w:author="Anjum, Aisha" w:date="2025-01-17T17:29:00Z" w:id="174">
      <w:r w:rsidRPr="570D76C7">
        <w:rPr>
          <w:rFonts w:asciiTheme="minorHAnsi" w:hAnsiTheme="minorHAnsi" w:cstheme="minorBidi"/>
          <w:sz w:val="22"/>
          <w:szCs w:val="22"/>
        </w:rPr>
        <w:t>January</w:t>
      </w:r>
    </w:ins>
    <w:r w:rsidRPr="570D76C7">
      <w:rPr>
        <w:rFonts w:asciiTheme="minorHAnsi" w:hAnsiTheme="minorHAnsi" w:cstheme="minorBidi"/>
        <w:sz w:val="22"/>
        <w:szCs w:val="22"/>
      </w:rPr>
      <w:t xml:space="preserve"> 202</w:t>
    </w:r>
    <w:ins w:author="Anjum, Aisha" w:date="2025-01-17T17:30:00Z" w:id="175">
      <w:r w:rsidRPr="570D76C7">
        <w:rPr>
          <w:rFonts w:asciiTheme="minorHAnsi" w:hAnsiTheme="minorHAnsi" w:cstheme="minorBidi"/>
          <w:sz w:val="22"/>
          <w:szCs w:val="22"/>
        </w:rPr>
        <w:t>5</w:t>
      </w:r>
    </w:ins>
    <w:del w:author="Anjum, Aisha" w:date="2025-01-17T17:30:00Z" w:id="176">
      <w:r w:rsidRPr="570D76C7" w:rsidDel="570D76C7" w:rsidR="00485408">
        <w:rPr>
          <w:rFonts w:asciiTheme="minorHAnsi" w:hAnsiTheme="minorHAnsi" w:cstheme="minorBidi"/>
          <w:sz w:val="22"/>
          <w:szCs w:val="22"/>
        </w:rPr>
        <w:delText>4</w:delText>
      </w:r>
    </w:del>
    <w:r w:rsidRPr="570D76C7">
      <w:rPr>
        <w:rFonts w:asciiTheme="minorHAnsi" w:hAnsiTheme="minorHAnsi" w:cstheme="minorBidi"/>
        <w:sz w:val="22"/>
        <w:szCs w:val="22"/>
      </w:rPr>
      <w:t xml:space="preserve"> (Site VX.X DATE)</w:t>
    </w:r>
  </w:p>
  <w:p w:rsidRPr="00485408" w:rsidR="009011BC" w:rsidRDefault="009011BC" w14:paraId="3B173CC1" w14:textId="77777777">
    <w:pPr>
      <w:pStyle w:val="Footer"/>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85408" w:rsidR="00485408" w:rsidP="00485408" w:rsidRDefault="00485408" w14:paraId="1C4DF384" w14:textId="6E7D701F">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964BB2">
      <w:rPr>
        <w:rFonts w:asciiTheme="minorHAnsi" w:hAnsiTheme="minorHAnsi" w:cstheme="minorHAnsi"/>
        <w:sz w:val="22"/>
        <w:szCs w:val="22"/>
      </w:rPr>
      <w:t xml:space="preserve"> </w:t>
    </w:r>
    <w:r w:rsidRPr="00485408">
      <w:rPr>
        <w:rFonts w:asciiTheme="minorHAnsi" w:hAnsiTheme="minorHAnsi" w:cstheme="minorHAnsi"/>
        <w:sz w:val="22"/>
        <w:szCs w:val="22"/>
      </w:rPr>
      <w:t>Child</w:t>
    </w:r>
    <w:r w:rsidR="00C323BE">
      <w:rPr>
        <w:rFonts w:asciiTheme="minorHAnsi" w:hAnsiTheme="minorHAnsi" w:cstheme="minorHAnsi"/>
        <w:sz w:val="22"/>
        <w:szCs w:val="22"/>
      </w:rPr>
      <w:t xml:space="preserve"> &lt;10yrs</w:t>
    </w:r>
    <w:r w:rsidRPr="001B6672" w:rsidR="001B6672">
      <w:rPr>
        <w:rFonts w:asciiTheme="minorHAnsi" w:hAnsiTheme="minorHAnsi" w:cstheme="minorHAnsi"/>
        <w:sz w:val="22"/>
        <w:szCs w:val="22"/>
      </w:rPr>
      <w:t xml:space="preserve"> </w:t>
    </w:r>
    <w:r w:rsidRPr="00485408" w:rsidR="001B6672">
      <w:rPr>
        <w:rFonts w:asciiTheme="minorHAnsi" w:hAnsiTheme="minorHAnsi" w:cstheme="minorHAnsi"/>
        <w:sz w:val="22"/>
        <w:szCs w:val="22"/>
      </w:rPr>
      <w:t>PIS</w:t>
    </w:r>
    <w:r w:rsidR="001B6672">
      <w:rPr>
        <w:rFonts w:asciiTheme="minorHAnsi" w:hAnsiTheme="minorHAnsi" w:cstheme="minorHAnsi"/>
        <w:sz w:val="22"/>
        <w:szCs w:val="22"/>
      </w:rPr>
      <w:t>-</w:t>
    </w:r>
    <w:r w:rsidRPr="00485408" w:rsidR="001B6672">
      <w:rPr>
        <w:rFonts w:asciiTheme="minorHAnsi" w:hAnsiTheme="minorHAnsi" w:cstheme="minorHAnsi"/>
        <w:sz w:val="22"/>
        <w:szCs w:val="22"/>
      </w:rPr>
      <w:t>ICF_</w:t>
    </w:r>
    <w:r w:rsidR="001B6672">
      <w:rPr>
        <w:rFonts w:asciiTheme="minorHAnsi" w:hAnsiTheme="minorHAnsi" w:cstheme="minorHAnsi"/>
        <w:sz w:val="22"/>
        <w:szCs w:val="22"/>
      </w:rPr>
      <w:t>AM42</w:t>
    </w:r>
    <w:r w:rsidR="009011BC">
      <w:rPr>
        <w:rFonts w:asciiTheme="minorHAnsi" w:hAnsiTheme="minorHAnsi" w:cstheme="minorHAnsi"/>
        <w:sz w:val="22"/>
        <w:szCs w:val="22"/>
      </w:rPr>
      <w:t>_</w:t>
    </w:r>
    <w:r w:rsidRPr="00485408">
      <w:rPr>
        <w:rFonts w:asciiTheme="minorHAnsi" w:hAnsiTheme="minorHAnsi" w:cstheme="minorHAnsi"/>
        <w:sz w:val="22"/>
        <w:szCs w:val="22"/>
      </w:rPr>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001B6672">
              <w:rPr>
                <w:rFonts w:asciiTheme="minorHAnsi" w:hAnsiTheme="minorHAnsi" w:cstheme="minorHAnsi"/>
                <w:sz w:val="22"/>
                <w:szCs w:val="22"/>
              </w:rPr>
              <w:t xml:space="preserve">                                                              </w:t>
            </w:r>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rsidRPr="00485408" w:rsidR="00485408" w:rsidP="570D76C7" w:rsidRDefault="570D76C7" w14:paraId="34C247EC" w14:textId="40DAADD3">
    <w:pPr>
      <w:pStyle w:val="Footer"/>
      <w:rPr>
        <w:rFonts w:asciiTheme="minorHAnsi" w:hAnsiTheme="minorHAnsi" w:cstheme="minorBidi"/>
        <w:sz w:val="22"/>
        <w:szCs w:val="22"/>
      </w:rPr>
    </w:pPr>
    <w:r w:rsidRPr="570D76C7">
      <w:rPr>
        <w:rFonts w:asciiTheme="minorHAnsi" w:hAnsiTheme="minorHAnsi" w:cstheme="minorBidi"/>
        <w:sz w:val="22"/>
        <w:szCs w:val="22"/>
      </w:rPr>
      <w:t>V1.</w:t>
    </w:r>
    <w:ins w:author="Anjum, Aisha" w:date="2025-01-17T17:30:00Z" w:id="177">
      <w:r w:rsidRPr="570D76C7">
        <w:rPr>
          <w:rFonts w:asciiTheme="minorHAnsi" w:hAnsiTheme="minorHAnsi" w:cstheme="minorBidi"/>
          <w:sz w:val="22"/>
          <w:szCs w:val="22"/>
        </w:rPr>
        <w:t>6</w:t>
      </w:r>
    </w:ins>
    <w:del w:author="Anjum, Aisha" w:date="2025-01-17T17:30:00Z" w:id="178">
      <w:r w:rsidRPr="570D76C7" w:rsidDel="570D76C7" w:rsidR="00485408">
        <w:rPr>
          <w:rFonts w:asciiTheme="minorHAnsi" w:hAnsiTheme="minorHAnsi" w:cstheme="minorBidi"/>
          <w:sz w:val="22"/>
          <w:szCs w:val="22"/>
        </w:rPr>
        <w:delText>5</w:delText>
      </w:r>
    </w:del>
    <w:r w:rsidRPr="570D76C7">
      <w:rPr>
        <w:rFonts w:asciiTheme="minorHAnsi" w:hAnsiTheme="minorHAnsi" w:cstheme="minorBidi"/>
        <w:sz w:val="22"/>
        <w:szCs w:val="22"/>
      </w:rPr>
      <w:t xml:space="preserve"> 1</w:t>
    </w:r>
    <w:ins w:author="Anjum, Aisha" w:date="2025-01-17T17:30:00Z" w:id="179">
      <w:r w:rsidRPr="570D76C7">
        <w:rPr>
          <w:rFonts w:asciiTheme="minorHAnsi" w:hAnsiTheme="minorHAnsi" w:cstheme="minorBidi"/>
          <w:sz w:val="22"/>
          <w:szCs w:val="22"/>
        </w:rPr>
        <w:t>7</w:t>
      </w:r>
    </w:ins>
    <w:del w:author="Anjum, Aisha" w:date="2025-01-17T17:30:00Z" w:id="180">
      <w:r w:rsidRPr="570D76C7" w:rsidDel="570D76C7" w:rsidR="00485408">
        <w:rPr>
          <w:rFonts w:asciiTheme="minorHAnsi" w:hAnsiTheme="minorHAnsi" w:cstheme="minorBidi"/>
          <w:sz w:val="22"/>
          <w:szCs w:val="22"/>
        </w:rPr>
        <w:delText>3</w:delText>
      </w:r>
    </w:del>
    <w:r w:rsidRPr="570D76C7">
      <w:rPr>
        <w:rFonts w:asciiTheme="minorHAnsi" w:hAnsiTheme="minorHAnsi" w:cstheme="minorBidi"/>
        <w:sz w:val="22"/>
        <w:szCs w:val="22"/>
        <w:vertAlign w:val="superscript"/>
      </w:rPr>
      <w:t>th</w:t>
    </w:r>
    <w:r w:rsidRPr="570D76C7">
      <w:rPr>
        <w:rFonts w:asciiTheme="minorHAnsi" w:hAnsiTheme="minorHAnsi" w:cstheme="minorBidi"/>
        <w:sz w:val="22"/>
        <w:szCs w:val="22"/>
      </w:rPr>
      <w:t xml:space="preserve"> </w:t>
    </w:r>
    <w:del w:author="Anjum, Aisha" w:date="2025-01-17T17:30:00Z" w:id="181">
      <w:r w:rsidRPr="570D76C7" w:rsidDel="570D76C7" w:rsidR="00485408">
        <w:rPr>
          <w:rFonts w:asciiTheme="minorHAnsi" w:hAnsiTheme="minorHAnsi" w:cstheme="minorBidi"/>
          <w:sz w:val="22"/>
          <w:szCs w:val="22"/>
        </w:rPr>
        <w:delText>November</w:delText>
      </w:r>
    </w:del>
    <w:ins w:author="Anjum, Aisha" w:date="2025-01-17T17:30:00Z" w:id="182">
      <w:r w:rsidRPr="570D76C7">
        <w:rPr>
          <w:rFonts w:asciiTheme="minorHAnsi" w:hAnsiTheme="minorHAnsi" w:cstheme="minorBidi"/>
          <w:sz w:val="22"/>
          <w:szCs w:val="22"/>
        </w:rPr>
        <w:t>January</w:t>
      </w:r>
    </w:ins>
    <w:r w:rsidRPr="570D76C7">
      <w:rPr>
        <w:rFonts w:asciiTheme="minorHAnsi" w:hAnsiTheme="minorHAnsi" w:cstheme="minorBidi"/>
        <w:sz w:val="22"/>
        <w:szCs w:val="22"/>
      </w:rPr>
      <w:t xml:space="preserve"> 202</w:t>
    </w:r>
    <w:ins w:author="Anjum, Aisha" w:date="2025-01-17T17:30:00Z" w:id="183">
      <w:r w:rsidRPr="570D76C7">
        <w:rPr>
          <w:rFonts w:asciiTheme="minorHAnsi" w:hAnsiTheme="minorHAnsi" w:cstheme="minorBidi"/>
          <w:sz w:val="22"/>
          <w:szCs w:val="22"/>
        </w:rPr>
        <w:t>5</w:t>
      </w:r>
    </w:ins>
    <w:del w:author="Anjum, Aisha" w:date="2025-01-17T17:30:00Z" w:id="184">
      <w:r w:rsidRPr="570D76C7" w:rsidDel="570D76C7" w:rsidR="00485408">
        <w:rPr>
          <w:rFonts w:asciiTheme="minorHAnsi" w:hAnsiTheme="minorHAnsi" w:cstheme="minorBidi"/>
          <w:sz w:val="22"/>
          <w:szCs w:val="22"/>
        </w:rPr>
        <w:delText>4</w:delText>
      </w:r>
    </w:del>
    <w:r w:rsidRPr="570D76C7">
      <w:rPr>
        <w:rFonts w:asciiTheme="minorHAnsi" w:hAnsiTheme="minorHAnsi" w:cstheme="minorBidi"/>
        <w:sz w:val="22"/>
        <w:szCs w:val="22"/>
      </w:rPr>
      <w:t xml:space="preserve">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F60EB" w:rsidP="00485408" w:rsidRDefault="00FF60EB" w14:paraId="6CA3B8C0" w14:textId="77777777">
      <w:r>
        <w:separator/>
      </w:r>
    </w:p>
  </w:footnote>
  <w:footnote w:type="continuationSeparator" w:id="0">
    <w:p w:rsidR="00FF60EB" w:rsidP="00485408" w:rsidRDefault="00FF60EB" w14:paraId="1FB1CECE" w14:textId="77777777">
      <w:r>
        <w:continuationSeparator/>
      </w:r>
    </w:p>
  </w:footnote>
  <w:footnote w:type="continuationNotice" w:id="1">
    <w:p w:rsidR="00FF60EB" w:rsidRDefault="00FF60EB" w14:paraId="50657BE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11BC" w:rsidRDefault="009011BC" w14:paraId="655C63F1" w14:textId="77777777">
    <w:pPr>
      <w:pStyle w:val="Header"/>
    </w:pPr>
  </w:p>
  <w:p w:rsidR="009011BC" w:rsidP="00E45442" w:rsidRDefault="009011BC" w14:paraId="227BCC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85408" w:rsidP="00485408" w:rsidRDefault="00485408" w14:paraId="7489CF97" w14:textId="77777777">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5408" w:rsidP="00694FE6" w:rsidRDefault="00485408" w14:paraId="6F1730E8" w14:textId="4D8E7DD0">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
    <w:nsid w:val="2646c9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bdc7b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497483b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B3E42B2"/>
    <w:multiLevelType w:val="hybridMultilevel"/>
    <w:tmpl w:val="BBA401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4FBA5BDF"/>
    <w:multiLevelType w:val="hybridMultilevel"/>
    <w:tmpl w:val="AA0CFA34"/>
    <w:lvl w:ilvl="0" w:tplc="08090001">
      <w:start w:val="1"/>
      <w:numFmt w:val="bullet"/>
      <w:lvlText w:val=""/>
      <w:lvlJc w:val="left"/>
      <w:pPr>
        <w:ind w:left="814" w:hanging="360"/>
      </w:pPr>
      <w:rPr>
        <w:rFonts w:hint="default" w:ascii="Symbol" w:hAnsi="Symbol"/>
      </w:rPr>
    </w:lvl>
    <w:lvl w:ilvl="1" w:tplc="08090003" w:tentative="1">
      <w:start w:val="1"/>
      <w:numFmt w:val="bullet"/>
      <w:lvlText w:val="o"/>
      <w:lvlJc w:val="left"/>
      <w:pPr>
        <w:ind w:left="1534" w:hanging="360"/>
      </w:pPr>
      <w:rPr>
        <w:rFonts w:hint="default" w:ascii="Courier New" w:hAnsi="Courier New" w:cs="Courier New"/>
      </w:rPr>
    </w:lvl>
    <w:lvl w:ilvl="2" w:tplc="08090005" w:tentative="1">
      <w:start w:val="1"/>
      <w:numFmt w:val="bullet"/>
      <w:lvlText w:val=""/>
      <w:lvlJc w:val="left"/>
      <w:pPr>
        <w:ind w:left="2254" w:hanging="360"/>
      </w:pPr>
      <w:rPr>
        <w:rFonts w:hint="default" w:ascii="Wingdings" w:hAnsi="Wingdings"/>
      </w:rPr>
    </w:lvl>
    <w:lvl w:ilvl="3" w:tplc="08090001" w:tentative="1">
      <w:start w:val="1"/>
      <w:numFmt w:val="bullet"/>
      <w:lvlText w:val=""/>
      <w:lvlJc w:val="left"/>
      <w:pPr>
        <w:ind w:left="2974" w:hanging="360"/>
      </w:pPr>
      <w:rPr>
        <w:rFonts w:hint="default" w:ascii="Symbol" w:hAnsi="Symbol"/>
      </w:rPr>
    </w:lvl>
    <w:lvl w:ilvl="4" w:tplc="08090003" w:tentative="1">
      <w:start w:val="1"/>
      <w:numFmt w:val="bullet"/>
      <w:lvlText w:val="o"/>
      <w:lvlJc w:val="left"/>
      <w:pPr>
        <w:ind w:left="3694" w:hanging="360"/>
      </w:pPr>
      <w:rPr>
        <w:rFonts w:hint="default" w:ascii="Courier New" w:hAnsi="Courier New" w:cs="Courier New"/>
      </w:rPr>
    </w:lvl>
    <w:lvl w:ilvl="5" w:tplc="08090005" w:tentative="1">
      <w:start w:val="1"/>
      <w:numFmt w:val="bullet"/>
      <w:lvlText w:val=""/>
      <w:lvlJc w:val="left"/>
      <w:pPr>
        <w:ind w:left="4414" w:hanging="360"/>
      </w:pPr>
      <w:rPr>
        <w:rFonts w:hint="default" w:ascii="Wingdings" w:hAnsi="Wingdings"/>
      </w:rPr>
    </w:lvl>
    <w:lvl w:ilvl="6" w:tplc="08090001" w:tentative="1">
      <w:start w:val="1"/>
      <w:numFmt w:val="bullet"/>
      <w:lvlText w:val=""/>
      <w:lvlJc w:val="left"/>
      <w:pPr>
        <w:ind w:left="5134" w:hanging="360"/>
      </w:pPr>
      <w:rPr>
        <w:rFonts w:hint="default" w:ascii="Symbol" w:hAnsi="Symbol"/>
      </w:rPr>
    </w:lvl>
    <w:lvl w:ilvl="7" w:tplc="08090003" w:tentative="1">
      <w:start w:val="1"/>
      <w:numFmt w:val="bullet"/>
      <w:lvlText w:val="o"/>
      <w:lvlJc w:val="left"/>
      <w:pPr>
        <w:ind w:left="5854" w:hanging="360"/>
      </w:pPr>
      <w:rPr>
        <w:rFonts w:hint="default" w:ascii="Courier New" w:hAnsi="Courier New" w:cs="Courier New"/>
      </w:rPr>
    </w:lvl>
    <w:lvl w:ilvl="8" w:tplc="08090005" w:tentative="1">
      <w:start w:val="1"/>
      <w:numFmt w:val="bullet"/>
      <w:lvlText w:val=""/>
      <w:lvlJc w:val="left"/>
      <w:pPr>
        <w:ind w:left="6574" w:hanging="360"/>
      </w:pPr>
      <w:rPr>
        <w:rFonts w:hint="default" w:ascii="Wingdings" w:hAnsi="Wingdings"/>
      </w:rPr>
    </w:lvl>
  </w:abstractNum>
  <w:abstractNum w:abstractNumId="3"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1" w16cid:durableId="676927184">
    <w:abstractNumId w:val="0"/>
  </w:num>
  <w:num w:numId="2" w16cid:durableId="412509762">
    <w:abstractNumId w:val="3"/>
  </w:num>
  <w:num w:numId="3" w16cid:durableId="860823843">
    <w:abstractNumId w:val="1"/>
  </w:num>
  <w:num w:numId="4" w16cid:durableId="46277594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jum, Aisha">
    <w15:presenceInfo w15:providerId="AD" w15:userId="S::aanjum1@ic.ac.uk::6bbbfd95-515f-4a09-8af8-2424c102afc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0342"/>
    <w:rsid w:val="00003747"/>
    <w:rsid w:val="00006E66"/>
    <w:rsid w:val="000130C3"/>
    <w:rsid w:val="00015EE0"/>
    <w:rsid w:val="00016F27"/>
    <w:rsid w:val="00017BC9"/>
    <w:rsid w:val="00030A5D"/>
    <w:rsid w:val="00035DAD"/>
    <w:rsid w:val="0004053E"/>
    <w:rsid w:val="000470FF"/>
    <w:rsid w:val="0005707C"/>
    <w:rsid w:val="00072336"/>
    <w:rsid w:val="0008407F"/>
    <w:rsid w:val="000A61BA"/>
    <w:rsid w:val="000B34D6"/>
    <w:rsid w:val="000C7789"/>
    <w:rsid w:val="000D7A66"/>
    <w:rsid w:val="000F3B9B"/>
    <w:rsid w:val="001044E5"/>
    <w:rsid w:val="00110934"/>
    <w:rsid w:val="001353FB"/>
    <w:rsid w:val="00136435"/>
    <w:rsid w:val="00137541"/>
    <w:rsid w:val="00142104"/>
    <w:rsid w:val="00155F04"/>
    <w:rsid w:val="00161924"/>
    <w:rsid w:val="0017233B"/>
    <w:rsid w:val="001A0FEE"/>
    <w:rsid w:val="001A5BF3"/>
    <w:rsid w:val="001B6672"/>
    <w:rsid w:val="001C6779"/>
    <w:rsid w:val="001D0B91"/>
    <w:rsid w:val="001D6DAA"/>
    <w:rsid w:val="001E19EB"/>
    <w:rsid w:val="001E1F8E"/>
    <w:rsid w:val="001E5971"/>
    <w:rsid w:val="001F1DF0"/>
    <w:rsid w:val="00210DF1"/>
    <w:rsid w:val="00213709"/>
    <w:rsid w:val="00225110"/>
    <w:rsid w:val="00233E62"/>
    <w:rsid w:val="00234EAE"/>
    <w:rsid w:val="002422B3"/>
    <w:rsid w:val="002467AE"/>
    <w:rsid w:val="00261900"/>
    <w:rsid w:val="002638E6"/>
    <w:rsid w:val="0026393C"/>
    <w:rsid w:val="00267802"/>
    <w:rsid w:val="002837BD"/>
    <w:rsid w:val="00285A17"/>
    <w:rsid w:val="00295790"/>
    <w:rsid w:val="002B503C"/>
    <w:rsid w:val="002C676C"/>
    <w:rsid w:val="002F5B74"/>
    <w:rsid w:val="00315CE0"/>
    <w:rsid w:val="0032214D"/>
    <w:rsid w:val="003273EE"/>
    <w:rsid w:val="00330A4E"/>
    <w:rsid w:val="00333C93"/>
    <w:rsid w:val="0035263E"/>
    <w:rsid w:val="00353A8A"/>
    <w:rsid w:val="0037395B"/>
    <w:rsid w:val="003758FE"/>
    <w:rsid w:val="00384ACF"/>
    <w:rsid w:val="00391D2B"/>
    <w:rsid w:val="00392B3A"/>
    <w:rsid w:val="00397502"/>
    <w:rsid w:val="003A41BB"/>
    <w:rsid w:val="003A65D0"/>
    <w:rsid w:val="003B59F9"/>
    <w:rsid w:val="003C5C93"/>
    <w:rsid w:val="003E561F"/>
    <w:rsid w:val="003E7FDC"/>
    <w:rsid w:val="00403479"/>
    <w:rsid w:val="00403CA0"/>
    <w:rsid w:val="00407026"/>
    <w:rsid w:val="00412E4F"/>
    <w:rsid w:val="0041511E"/>
    <w:rsid w:val="00433483"/>
    <w:rsid w:val="00434D4D"/>
    <w:rsid w:val="00435756"/>
    <w:rsid w:val="0044552A"/>
    <w:rsid w:val="004470D6"/>
    <w:rsid w:val="004500E2"/>
    <w:rsid w:val="00452329"/>
    <w:rsid w:val="004706F6"/>
    <w:rsid w:val="00474FD8"/>
    <w:rsid w:val="004850B8"/>
    <w:rsid w:val="00485408"/>
    <w:rsid w:val="00492CC1"/>
    <w:rsid w:val="00494A85"/>
    <w:rsid w:val="004A33AC"/>
    <w:rsid w:val="004C2585"/>
    <w:rsid w:val="004E2764"/>
    <w:rsid w:val="004E3FC5"/>
    <w:rsid w:val="00540820"/>
    <w:rsid w:val="00542FFC"/>
    <w:rsid w:val="00576FAE"/>
    <w:rsid w:val="00586A62"/>
    <w:rsid w:val="00594378"/>
    <w:rsid w:val="005951B3"/>
    <w:rsid w:val="005A0D05"/>
    <w:rsid w:val="005C3225"/>
    <w:rsid w:val="005C5B08"/>
    <w:rsid w:val="005CF37D"/>
    <w:rsid w:val="005F0E31"/>
    <w:rsid w:val="005F3707"/>
    <w:rsid w:val="005F4772"/>
    <w:rsid w:val="00621E3C"/>
    <w:rsid w:val="006243B9"/>
    <w:rsid w:val="00640271"/>
    <w:rsid w:val="006403B0"/>
    <w:rsid w:val="0064560B"/>
    <w:rsid w:val="0066446B"/>
    <w:rsid w:val="0067493F"/>
    <w:rsid w:val="00674E9C"/>
    <w:rsid w:val="0068653B"/>
    <w:rsid w:val="006868D6"/>
    <w:rsid w:val="0069013F"/>
    <w:rsid w:val="00694FE6"/>
    <w:rsid w:val="006A35C9"/>
    <w:rsid w:val="006A7F99"/>
    <w:rsid w:val="006E5CA9"/>
    <w:rsid w:val="006E705C"/>
    <w:rsid w:val="00701CBB"/>
    <w:rsid w:val="00716588"/>
    <w:rsid w:val="0072555D"/>
    <w:rsid w:val="0074196E"/>
    <w:rsid w:val="00742A8E"/>
    <w:rsid w:val="00744993"/>
    <w:rsid w:val="00745243"/>
    <w:rsid w:val="00745DEF"/>
    <w:rsid w:val="00750033"/>
    <w:rsid w:val="0075565D"/>
    <w:rsid w:val="0077461F"/>
    <w:rsid w:val="00774A35"/>
    <w:rsid w:val="00783FCB"/>
    <w:rsid w:val="00792833"/>
    <w:rsid w:val="007A094A"/>
    <w:rsid w:val="007A15C3"/>
    <w:rsid w:val="007B1716"/>
    <w:rsid w:val="007B76E1"/>
    <w:rsid w:val="007C2423"/>
    <w:rsid w:val="007C2EA5"/>
    <w:rsid w:val="007C3219"/>
    <w:rsid w:val="007D5E34"/>
    <w:rsid w:val="007E75D4"/>
    <w:rsid w:val="007F1C0F"/>
    <w:rsid w:val="007F6DB5"/>
    <w:rsid w:val="0080182D"/>
    <w:rsid w:val="008176D8"/>
    <w:rsid w:val="00861DEA"/>
    <w:rsid w:val="008664E7"/>
    <w:rsid w:val="0087286E"/>
    <w:rsid w:val="00885918"/>
    <w:rsid w:val="008977C5"/>
    <w:rsid w:val="008A1CDC"/>
    <w:rsid w:val="008A3216"/>
    <w:rsid w:val="008A4EEB"/>
    <w:rsid w:val="008A7D33"/>
    <w:rsid w:val="008A8C9A"/>
    <w:rsid w:val="008B01F4"/>
    <w:rsid w:val="008B52EC"/>
    <w:rsid w:val="008C7D74"/>
    <w:rsid w:val="008D1313"/>
    <w:rsid w:val="008D2038"/>
    <w:rsid w:val="008D4C84"/>
    <w:rsid w:val="008E0029"/>
    <w:rsid w:val="008E0234"/>
    <w:rsid w:val="008E2C56"/>
    <w:rsid w:val="008E7790"/>
    <w:rsid w:val="008F148B"/>
    <w:rsid w:val="008F41F4"/>
    <w:rsid w:val="008F4B79"/>
    <w:rsid w:val="009011BC"/>
    <w:rsid w:val="00904BE0"/>
    <w:rsid w:val="0091294D"/>
    <w:rsid w:val="00923F21"/>
    <w:rsid w:val="00930FDC"/>
    <w:rsid w:val="00932ECB"/>
    <w:rsid w:val="00956D74"/>
    <w:rsid w:val="009626FA"/>
    <w:rsid w:val="00964BB2"/>
    <w:rsid w:val="00965A11"/>
    <w:rsid w:val="00972BB4"/>
    <w:rsid w:val="00983C9D"/>
    <w:rsid w:val="009905E0"/>
    <w:rsid w:val="0099060C"/>
    <w:rsid w:val="009926E5"/>
    <w:rsid w:val="00992B2A"/>
    <w:rsid w:val="009A3759"/>
    <w:rsid w:val="009B0D1F"/>
    <w:rsid w:val="009B295D"/>
    <w:rsid w:val="009C3B48"/>
    <w:rsid w:val="009C7ADC"/>
    <w:rsid w:val="009D45C5"/>
    <w:rsid w:val="00A06D52"/>
    <w:rsid w:val="00A0761E"/>
    <w:rsid w:val="00A07DBF"/>
    <w:rsid w:val="00A13C4A"/>
    <w:rsid w:val="00A374DE"/>
    <w:rsid w:val="00A43D47"/>
    <w:rsid w:val="00A44C77"/>
    <w:rsid w:val="00A55815"/>
    <w:rsid w:val="00A862FE"/>
    <w:rsid w:val="00AA1B37"/>
    <w:rsid w:val="00AA6B3C"/>
    <w:rsid w:val="00AB2985"/>
    <w:rsid w:val="00AB57C3"/>
    <w:rsid w:val="00AC01E6"/>
    <w:rsid w:val="00AC5E17"/>
    <w:rsid w:val="00AC7631"/>
    <w:rsid w:val="00AE4E58"/>
    <w:rsid w:val="00AF56AB"/>
    <w:rsid w:val="00B01477"/>
    <w:rsid w:val="00B03E63"/>
    <w:rsid w:val="00B07891"/>
    <w:rsid w:val="00B10EA8"/>
    <w:rsid w:val="00B13AD3"/>
    <w:rsid w:val="00B23A41"/>
    <w:rsid w:val="00B32470"/>
    <w:rsid w:val="00B42536"/>
    <w:rsid w:val="00B44148"/>
    <w:rsid w:val="00B525F5"/>
    <w:rsid w:val="00B731AF"/>
    <w:rsid w:val="00B95FC8"/>
    <w:rsid w:val="00B960A0"/>
    <w:rsid w:val="00BA22B1"/>
    <w:rsid w:val="00BC5D47"/>
    <w:rsid w:val="00BC67E6"/>
    <w:rsid w:val="00BF2374"/>
    <w:rsid w:val="00BF3885"/>
    <w:rsid w:val="00BF485F"/>
    <w:rsid w:val="00C03854"/>
    <w:rsid w:val="00C04574"/>
    <w:rsid w:val="00C12FBD"/>
    <w:rsid w:val="00C323BE"/>
    <w:rsid w:val="00C32E77"/>
    <w:rsid w:val="00C36D59"/>
    <w:rsid w:val="00C42E1F"/>
    <w:rsid w:val="00C51F3B"/>
    <w:rsid w:val="00C60C42"/>
    <w:rsid w:val="00C6591E"/>
    <w:rsid w:val="00C75AA3"/>
    <w:rsid w:val="00C85C45"/>
    <w:rsid w:val="00C91A39"/>
    <w:rsid w:val="00C92AD5"/>
    <w:rsid w:val="00C95978"/>
    <w:rsid w:val="00CC5B3D"/>
    <w:rsid w:val="00CC7F2E"/>
    <w:rsid w:val="00CD1F40"/>
    <w:rsid w:val="00CE607A"/>
    <w:rsid w:val="00D114D9"/>
    <w:rsid w:val="00D15D7C"/>
    <w:rsid w:val="00D16463"/>
    <w:rsid w:val="00D2007F"/>
    <w:rsid w:val="00D375CD"/>
    <w:rsid w:val="00D403AD"/>
    <w:rsid w:val="00D441FC"/>
    <w:rsid w:val="00D47327"/>
    <w:rsid w:val="00D54826"/>
    <w:rsid w:val="00D65487"/>
    <w:rsid w:val="00D66E9B"/>
    <w:rsid w:val="00D7272D"/>
    <w:rsid w:val="00D8630E"/>
    <w:rsid w:val="00D95B43"/>
    <w:rsid w:val="00DB0597"/>
    <w:rsid w:val="00DB15D7"/>
    <w:rsid w:val="00DB2193"/>
    <w:rsid w:val="00DC0CEC"/>
    <w:rsid w:val="00DC69CC"/>
    <w:rsid w:val="00DF43A1"/>
    <w:rsid w:val="00E16BE8"/>
    <w:rsid w:val="00E25804"/>
    <w:rsid w:val="00E30596"/>
    <w:rsid w:val="00E41023"/>
    <w:rsid w:val="00E45442"/>
    <w:rsid w:val="00E469E6"/>
    <w:rsid w:val="00E715BE"/>
    <w:rsid w:val="00E8104A"/>
    <w:rsid w:val="00EA668D"/>
    <w:rsid w:val="00EB3F65"/>
    <w:rsid w:val="00EB5025"/>
    <w:rsid w:val="00EB6BFF"/>
    <w:rsid w:val="00EC503D"/>
    <w:rsid w:val="00ED7286"/>
    <w:rsid w:val="00EE08EE"/>
    <w:rsid w:val="00EF0F76"/>
    <w:rsid w:val="00F06807"/>
    <w:rsid w:val="00F20228"/>
    <w:rsid w:val="00F2170C"/>
    <w:rsid w:val="00F5084D"/>
    <w:rsid w:val="00F67713"/>
    <w:rsid w:val="00F71A65"/>
    <w:rsid w:val="00F745BC"/>
    <w:rsid w:val="00F82B6A"/>
    <w:rsid w:val="00FB5001"/>
    <w:rsid w:val="00FB52A9"/>
    <w:rsid w:val="00FB6772"/>
    <w:rsid w:val="00FB6BA7"/>
    <w:rsid w:val="00FC1959"/>
    <w:rsid w:val="00FC585A"/>
    <w:rsid w:val="00FC717F"/>
    <w:rsid w:val="00FD22F1"/>
    <w:rsid w:val="00FE07D0"/>
    <w:rsid w:val="00FE27F6"/>
    <w:rsid w:val="00FE497E"/>
    <w:rsid w:val="00FF60EB"/>
    <w:rsid w:val="02770489"/>
    <w:rsid w:val="02DFE089"/>
    <w:rsid w:val="02FE4B24"/>
    <w:rsid w:val="0429910E"/>
    <w:rsid w:val="044BBE31"/>
    <w:rsid w:val="05CD90A5"/>
    <w:rsid w:val="05F99789"/>
    <w:rsid w:val="0699C409"/>
    <w:rsid w:val="0711C301"/>
    <w:rsid w:val="0743643D"/>
    <w:rsid w:val="079AC484"/>
    <w:rsid w:val="07B43EFD"/>
    <w:rsid w:val="09316DB0"/>
    <w:rsid w:val="0A8B180D"/>
    <w:rsid w:val="0C256F33"/>
    <w:rsid w:val="0D23AE40"/>
    <w:rsid w:val="0D27E611"/>
    <w:rsid w:val="0D528BBC"/>
    <w:rsid w:val="0D7D3C25"/>
    <w:rsid w:val="0D8DD416"/>
    <w:rsid w:val="0DFFC4EA"/>
    <w:rsid w:val="106B2AA9"/>
    <w:rsid w:val="10F02770"/>
    <w:rsid w:val="13905687"/>
    <w:rsid w:val="13B5D241"/>
    <w:rsid w:val="1612F440"/>
    <w:rsid w:val="16873970"/>
    <w:rsid w:val="1742AA3F"/>
    <w:rsid w:val="187C6415"/>
    <w:rsid w:val="1A3E6A34"/>
    <w:rsid w:val="1B379A87"/>
    <w:rsid w:val="1BA7BBC9"/>
    <w:rsid w:val="1BCFF27F"/>
    <w:rsid w:val="1C49C3D4"/>
    <w:rsid w:val="1C671667"/>
    <w:rsid w:val="1D84BDA3"/>
    <w:rsid w:val="1DC78FE6"/>
    <w:rsid w:val="1ED87416"/>
    <w:rsid w:val="1EF674F7"/>
    <w:rsid w:val="1F5FBB72"/>
    <w:rsid w:val="201F9F8D"/>
    <w:rsid w:val="201FDE59"/>
    <w:rsid w:val="20FD4A78"/>
    <w:rsid w:val="22B8BA56"/>
    <w:rsid w:val="2395D0EF"/>
    <w:rsid w:val="2442B0B4"/>
    <w:rsid w:val="244FD1B8"/>
    <w:rsid w:val="247F6B4C"/>
    <w:rsid w:val="25756C81"/>
    <w:rsid w:val="257A2020"/>
    <w:rsid w:val="25AA720D"/>
    <w:rsid w:val="263345B9"/>
    <w:rsid w:val="267FC686"/>
    <w:rsid w:val="2686C6F4"/>
    <w:rsid w:val="26ABBA8C"/>
    <w:rsid w:val="2735CE47"/>
    <w:rsid w:val="27B751F7"/>
    <w:rsid w:val="27BEE6B0"/>
    <w:rsid w:val="28FFA4C3"/>
    <w:rsid w:val="298AAD45"/>
    <w:rsid w:val="29CB225B"/>
    <w:rsid w:val="2A3E5D5A"/>
    <w:rsid w:val="2B372DE6"/>
    <w:rsid w:val="2B54F2D5"/>
    <w:rsid w:val="2D35931B"/>
    <w:rsid w:val="2D649697"/>
    <w:rsid w:val="2DD9CEBF"/>
    <w:rsid w:val="2E535AAD"/>
    <w:rsid w:val="2EB721B5"/>
    <w:rsid w:val="2FDEEFEB"/>
    <w:rsid w:val="304F018A"/>
    <w:rsid w:val="30A13631"/>
    <w:rsid w:val="30AB62BC"/>
    <w:rsid w:val="30BFCA9D"/>
    <w:rsid w:val="30C8B20F"/>
    <w:rsid w:val="30D54D91"/>
    <w:rsid w:val="31A3095A"/>
    <w:rsid w:val="320C8787"/>
    <w:rsid w:val="322E2628"/>
    <w:rsid w:val="323759B6"/>
    <w:rsid w:val="32CCA4F3"/>
    <w:rsid w:val="33BF7FBC"/>
    <w:rsid w:val="33C96D5F"/>
    <w:rsid w:val="346BF389"/>
    <w:rsid w:val="34835A58"/>
    <w:rsid w:val="363F5C6F"/>
    <w:rsid w:val="368F3D41"/>
    <w:rsid w:val="36E6309F"/>
    <w:rsid w:val="36F36D7A"/>
    <w:rsid w:val="37D51D97"/>
    <w:rsid w:val="38680D82"/>
    <w:rsid w:val="38945ED6"/>
    <w:rsid w:val="3928253B"/>
    <w:rsid w:val="39376FE2"/>
    <w:rsid w:val="3998318B"/>
    <w:rsid w:val="3A2C80CA"/>
    <w:rsid w:val="3AF84E7D"/>
    <w:rsid w:val="3B4DAF4B"/>
    <w:rsid w:val="3B90530E"/>
    <w:rsid w:val="3C8A094F"/>
    <w:rsid w:val="3D112B40"/>
    <w:rsid w:val="3DD2C052"/>
    <w:rsid w:val="3E034CAD"/>
    <w:rsid w:val="3F60F87B"/>
    <w:rsid w:val="3F93914D"/>
    <w:rsid w:val="3FAA1A78"/>
    <w:rsid w:val="41A4E6D5"/>
    <w:rsid w:val="41C327E4"/>
    <w:rsid w:val="430637B1"/>
    <w:rsid w:val="45202918"/>
    <w:rsid w:val="45374B62"/>
    <w:rsid w:val="45887ED2"/>
    <w:rsid w:val="4589DD0B"/>
    <w:rsid w:val="4702A602"/>
    <w:rsid w:val="47D73770"/>
    <w:rsid w:val="480ED29F"/>
    <w:rsid w:val="48447AE1"/>
    <w:rsid w:val="48AF75E8"/>
    <w:rsid w:val="49FF4526"/>
    <w:rsid w:val="4BDAE5BB"/>
    <w:rsid w:val="4C4AAD6A"/>
    <w:rsid w:val="4CABBA45"/>
    <w:rsid w:val="4CCE42DA"/>
    <w:rsid w:val="4DFCA2B1"/>
    <w:rsid w:val="4E48ED8C"/>
    <w:rsid w:val="4E5A6936"/>
    <w:rsid w:val="4F9AFE87"/>
    <w:rsid w:val="50209E0C"/>
    <w:rsid w:val="515D94BA"/>
    <w:rsid w:val="51800F94"/>
    <w:rsid w:val="51FFB6FB"/>
    <w:rsid w:val="52335EAF"/>
    <w:rsid w:val="524E2361"/>
    <w:rsid w:val="52B71A8F"/>
    <w:rsid w:val="53616D74"/>
    <w:rsid w:val="538812EA"/>
    <w:rsid w:val="5497C2D0"/>
    <w:rsid w:val="550BC91A"/>
    <w:rsid w:val="55599D03"/>
    <w:rsid w:val="55BA5A07"/>
    <w:rsid w:val="565BFCC3"/>
    <w:rsid w:val="56F8D0D8"/>
    <w:rsid w:val="570D76C7"/>
    <w:rsid w:val="571D2B9C"/>
    <w:rsid w:val="57D2C303"/>
    <w:rsid w:val="5A360D28"/>
    <w:rsid w:val="5A59395D"/>
    <w:rsid w:val="5A74B5BD"/>
    <w:rsid w:val="5A96E6DF"/>
    <w:rsid w:val="5A9B225D"/>
    <w:rsid w:val="5AA03708"/>
    <w:rsid w:val="5AA14D02"/>
    <w:rsid w:val="5B2AB767"/>
    <w:rsid w:val="5C03FFF1"/>
    <w:rsid w:val="5C0C7B3B"/>
    <w:rsid w:val="5D263784"/>
    <w:rsid w:val="5E43F3ED"/>
    <w:rsid w:val="5F38BA55"/>
    <w:rsid w:val="5F89B0EA"/>
    <w:rsid w:val="613F2B5C"/>
    <w:rsid w:val="6144569A"/>
    <w:rsid w:val="618676D3"/>
    <w:rsid w:val="62540C81"/>
    <w:rsid w:val="637703F5"/>
    <w:rsid w:val="64671FA7"/>
    <w:rsid w:val="647B199D"/>
    <w:rsid w:val="6545105F"/>
    <w:rsid w:val="65E76D10"/>
    <w:rsid w:val="675D6774"/>
    <w:rsid w:val="68C98B57"/>
    <w:rsid w:val="695CB828"/>
    <w:rsid w:val="695DB7E0"/>
    <w:rsid w:val="69A932C9"/>
    <w:rsid w:val="6A1B8A30"/>
    <w:rsid w:val="6A4BCE30"/>
    <w:rsid w:val="6B34BCA6"/>
    <w:rsid w:val="6B3EA5BB"/>
    <w:rsid w:val="6B644129"/>
    <w:rsid w:val="6BAB54D1"/>
    <w:rsid w:val="6BAD3750"/>
    <w:rsid w:val="6C9B2F64"/>
    <w:rsid w:val="6DFF1187"/>
    <w:rsid w:val="6E313D28"/>
    <w:rsid w:val="6E349DF6"/>
    <w:rsid w:val="6E3EC614"/>
    <w:rsid w:val="6F9788A1"/>
    <w:rsid w:val="722F04E7"/>
    <w:rsid w:val="72A74E1F"/>
    <w:rsid w:val="73818106"/>
    <w:rsid w:val="749667EB"/>
    <w:rsid w:val="74C2E568"/>
    <w:rsid w:val="754A05F5"/>
    <w:rsid w:val="756C2845"/>
    <w:rsid w:val="75790EF3"/>
    <w:rsid w:val="75E8DBEA"/>
    <w:rsid w:val="76763808"/>
    <w:rsid w:val="77278027"/>
    <w:rsid w:val="7732EC29"/>
    <w:rsid w:val="779E6C3C"/>
    <w:rsid w:val="77A7CAA3"/>
    <w:rsid w:val="794978C9"/>
    <w:rsid w:val="7A8C968E"/>
    <w:rsid w:val="7AA92EC8"/>
    <w:rsid w:val="7AEAD443"/>
    <w:rsid w:val="7B7931BE"/>
    <w:rsid w:val="7B7C98D5"/>
    <w:rsid w:val="7C02C882"/>
    <w:rsid w:val="7C4CA031"/>
    <w:rsid w:val="7CD794D7"/>
    <w:rsid w:val="7D4D1A17"/>
    <w:rsid w:val="7FA0C190"/>
    <w:rsid w:val="7FE29E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F913335D-B95E-4636-89B3-5C012948B8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85408"/>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styleId="HeaderChar" w:customStyle="1">
    <w:name w:val="Header Char"/>
    <w:basedOn w:val="DefaultParagraphFont"/>
    <w:link w:val="Header"/>
    <w:uiPriority w:val="99"/>
    <w:rsid w:val="00485408"/>
    <w:rPr>
      <w:rFonts w:ascii="Times New Roman" w:hAnsi="Times New Roman" w:eastAsia="Batang"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styleId="FooterChar" w:customStyle="1">
    <w:name w:val="Footer Char"/>
    <w:basedOn w:val="DefaultParagraphFont"/>
    <w:link w:val="Footer"/>
    <w:uiPriority w:val="99"/>
    <w:rsid w:val="00485408"/>
    <w:rPr>
      <w:rFonts w:ascii="Times New Roman" w:hAnsi="Times New Roman" w:eastAsia="Batang"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styleId="CommentTextChar" w:customStyle="1">
    <w:name w:val="Comment Text Char"/>
    <w:basedOn w:val="DefaultParagraphFont"/>
    <w:link w:val="CommentText"/>
    <w:uiPriority w:val="99"/>
    <w:rsid w:val="00C32E77"/>
    <w:rPr>
      <w:rFonts w:ascii="Times New Roman" w:hAnsi="Times New Roman" w:eastAsia="Batang"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C32E77"/>
    <w:pPr>
      <w:spacing w:after="200" w:line="276" w:lineRule="auto"/>
      <w:ind w:left="720"/>
      <w:contextualSpacing/>
    </w:pPr>
    <w:rPr>
      <w:rFonts w:ascii="Calibri" w:hAnsi="Calibri" w:eastAsia="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styleId="CommentSubjectChar" w:customStyle="1">
    <w:name w:val="Comment Subject Char"/>
    <w:basedOn w:val="CommentTextChar"/>
    <w:link w:val="CommentSubject"/>
    <w:uiPriority w:val="99"/>
    <w:semiHidden/>
    <w:rsid w:val="0066446B"/>
    <w:rPr>
      <w:rFonts w:ascii="Times New Roman" w:hAnsi="Times New Roman" w:eastAsia="Batang"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remapcap.eu/" TargetMode="External" Id="rId13" /><Relationship Type="http://schemas.openxmlformats.org/officeDocument/2006/relationships/image" Target="media/image6.png"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remapcap.co.uk/patients" TargetMode="External"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ukremap-cap@icnarc.org" TargetMode="External"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BD1EBC-A9A5-4787-8656-20A6ADCB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55C3E3-1BA7-42C8-A7D9-B5BC2407BB5E}">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06E0D8FD-4B95-4BC2-8BFC-FEC365588CF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Anjum, Aisha</cp:lastModifiedBy>
  <cp:revision>24</cp:revision>
  <dcterms:created xsi:type="dcterms:W3CDTF">2024-12-13T14:01:00Z</dcterms:created>
  <dcterms:modified xsi:type="dcterms:W3CDTF">2025-01-20T17:55:15Z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